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B6CC9" w14:textId="7800C32E" w:rsidR="00DB6833" w:rsidRDefault="00F201A1" w:rsidP="00CF3A48">
      <w:pPr>
        <w:tabs>
          <w:tab w:val="center" w:pos="4680"/>
          <w:tab w:val="right" w:pos="9360"/>
        </w:tabs>
        <w:jc w:val="center"/>
        <w:rPr>
          <w:sz w:val="20"/>
          <w:szCs w:val="20"/>
        </w:rPr>
      </w:pPr>
      <w:r>
        <w:rPr>
          <w:b/>
          <w:sz w:val="38"/>
          <w:szCs w:val="38"/>
          <w:lang w:val="en-CA"/>
        </w:rPr>
        <w:tab/>
        <w:t>NRC INSPECTION MANUAL</w:t>
      </w:r>
      <w:r w:rsidR="009C55AA" w:rsidRPr="00805014">
        <w:rPr>
          <w:sz w:val="38"/>
          <w:szCs w:val="38"/>
        </w:rPr>
        <w:tab/>
      </w:r>
      <w:r w:rsidR="00837E8E" w:rsidRPr="00805014">
        <w:rPr>
          <w:sz w:val="20"/>
          <w:szCs w:val="20"/>
        </w:rPr>
        <w:t>I</w:t>
      </w:r>
      <w:r w:rsidR="00837E8E">
        <w:rPr>
          <w:sz w:val="20"/>
          <w:szCs w:val="20"/>
        </w:rPr>
        <w:t>RIB</w:t>
      </w:r>
    </w:p>
    <w:p w14:paraId="504CB3E5" w14:textId="77777777" w:rsidR="00A66A8A" w:rsidRPr="009F3F41" w:rsidRDefault="00A66A8A" w:rsidP="00CF3A48">
      <w:pPr>
        <w:tabs>
          <w:tab w:val="center" w:pos="4680"/>
          <w:tab w:val="right" w:pos="9360"/>
        </w:tabs>
        <w:jc w:val="center"/>
      </w:pPr>
    </w:p>
    <w:tbl>
      <w:tblPr>
        <w:tblStyle w:val="TableGrid"/>
        <w:tblW w:w="0" w:type="auto"/>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9350"/>
      </w:tblGrid>
      <w:tr w:rsidR="000F1A82" w14:paraId="444F16C9" w14:textId="77777777" w:rsidTr="000F1A82">
        <w:tc>
          <w:tcPr>
            <w:tcW w:w="9350" w:type="dxa"/>
          </w:tcPr>
          <w:p w14:paraId="077C3D7A" w14:textId="79EB6C3F" w:rsidR="000F1A82" w:rsidRDefault="000F1A82" w:rsidP="000F1A82">
            <w:pPr>
              <w:jc w:val="center"/>
            </w:pPr>
            <w:r w:rsidRPr="000F1A82">
              <w:t>INSPECTION PROCEDURE 71152</w:t>
            </w:r>
          </w:p>
        </w:tc>
      </w:tr>
    </w:tbl>
    <w:p w14:paraId="6EB53A17" w14:textId="455F59E0" w:rsidR="00DB6833" w:rsidRPr="00A0387B" w:rsidRDefault="00472DF6" w:rsidP="00582869">
      <w:pPr>
        <w:pStyle w:val="Title"/>
        <w:spacing w:before="440"/>
      </w:pPr>
      <w:r w:rsidRPr="00A0387B">
        <w:t xml:space="preserve">PROBLEM </w:t>
      </w:r>
      <w:r w:rsidR="00DB6833" w:rsidRPr="00A0387B">
        <w:t>IDENTIFICATION AND RESOLUTION</w:t>
      </w:r>
    </w:p>
    <w:p w14:paraId="2F79D88F" w14:textId="6B8393D1" w:rsidR="00AA62F1" w:rsidRDefault="00B102DE" w:rsidP="00B037A8">
      <w:pPr>
        <w:pStyle w:val="EffectiveDate"/>
      </w:pPr>
      <w:r>
        <w:t>Effective Date: January 1, 2022</w:t>
      </w:r>
    </w:p>
    <w:p w14:paraId="5A672A45" w14:textId="1B4ED997" w:rsidR="001A47EC" w:rsidRPr="003B044B" w:rsidRDefault="00DB6833" w:rsidP="00D935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3B044B">
        <w:t>PROGRAM APPLICABILITY:</w:t>
      </w:r>
      <w:r w:rsidRPr="003B044B">
        <w:tab/>
      </w:r>
      <w:r w:rsidR="004F5A20">
        <w:t xml:space="preserve">IMC </w:t>
      </w:r>
      <w:r w:rsidRPr="003B044B">
        <w:t>2515</w:t>
      </w:r>
      <w:r w:rsidR="00B030E7">
        <w:t xml:space="preserve"> A</w:t>
      </w:r>
      <w:r w:rsidR="004F5A20">
        <w:t>, 2201 A</w:t>
      </w:r>
    </w:p>
    <w:p w14:paraId="6EC15AEE" w14:textId="5DD24D0D" w:rsidR="001A47EC" w:rsidRPr="003B044B" w:rsidRDefault="001A47EC" w:rsidP="00D93533">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20"/>
        <w:ind w:left="3240" w:hanging="3240"/>
      </w:pPr>
      <w:r w:rsidRPr="003B044B">
        <w:t>CORNERSTONES:</w:t>
      </w:r>
      <w:r w:rsidRPr="003B044B">
        <w:tab/>
      </w:r>
      <w:r w:rsidR="008E6E86">
        <w:tab/>
      </w:r>
      <w:r w:rsidRPr="003B044B">
        <w:t>ALL</w:t>
      </w:r>
    </w:p>
    <w:p w14:paraId="50BF51BE" w14:textId="015102D3" w:rsidR="00B51EA1" w:rsidRPr="003B044B" w:rsidRDefault="00B51EA1" w:rsidP="00B3468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20"/>
        <w:ind w:left="3240" w:hanging="3240"/>
      </w:pPr>
      <w:r w:rsidRPr="003B044B">
        <w:t>INSPECTION BASIS:</w:t>
      </w:r>
      <w:r w:rsidRPr="003B044B">
        <w:tab/>
      </w:r>
      <w:r w:rsidR="00CB41C2" w:rsidRPr="00CB41C2">
        <w:t xml:space="preserve">See IMC 0308 Attachment 2, “Technical Basis for Inspection Program,” Figure 37, “Identification and Resolution of Problems/Issues Basis Summary Sheet (IP 71152)” </w:t>
      </w:r>
    </w:p>
    <w:p w14:paraId="49F56DCA" w14:textId="56A33247" w:rsidR="00D959B6" w:rsidRDefault="004B08C1" w:rsidP="00A768C8">
      <w:pPr>
        <w:pStyle w:val="Heading1"/>
        <w:spacing w:before="220"/>
      </w:pPr>
      <w:r>
        <w:t>SAMPLE REQUIREMENTS:</w:t>
      </w:r>
    </w:p>
    <w:tbl>
      <w:tblPr>
        <w:tblW w:w="9360" w:type="dxa"/>
        <w:tblInd w:w="7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900"/>
        <w:gridCol w:w="1800"/>
        <w:gridCol w:w="1440"/>
        <w:gridCol w:w="1260"/>
        <w:gridCol w:w="1800"/>
      </w:tblGrid>
      <w:tr w:rsidR="00EC074A" w:rsidRPr="00F13FA7" w14:paraId="535ADCD2" w14:textId="77777777" w:rsidTr="00BE6E26">
        <w:tc>
          <w:tcPr>
            <w:tcW w:w="3060" w:type="dxa"/>
            <w:gridSpan w:val="2"/>
            <w:tcMar>
              <w:top w:w="72" w:type="dxa"/>
              <w:left w:w="115" w:type="dxa"/>
              <w:bottom w:w="72" w:type="dxa"/>
              <w:right w:w="115" w:type="dxa"/>
            </w:tcMar>
            <w:vAlign w:val="center"/>
            <w:hideMark/>
          </w:tcPr>
          <w:p w14:paraId="68778A10" w14:textId="6037B9F5" w:rsidR="00BA57DF" w:rsidRPr="00F13FA7" w:rsidRDefault="00BA57DF" w:rsidP="001A27E0">
            <w:pPr>
              <w:tabs>
                <w:tab w:val="left" w:pos="244"/>
                <w:tab w:val="left" w:pos="835"/>
                <w:tab w:val="left" w:pos="1440"/>
                <w:tab w:val="left" w:pos="2044"/>
                <w:tab w:val="left" w:pos="2635"/>
              </w:tabs>
              <w:spacing w:line="240" w:lineRule="exact"/>
              <w:jc w:val="center"/>
            </w:pPr>
            <w:r w:rsidRPr="00F13FA7">
              <w:t>Sample Requirements</w:t>
            </w:r>
          </w:p>
        </w:tc>
        <w:tc>
          <w:tcPr>
            <w:tcW w:w="3240" w:type="dxa"/>
            <w:gridSpan w:val="2"/>
            <w:tcMar>
              <w:top w:w="72" w:type="dxa"/>
              <w:left w:w="115" w:type="dxa"/>
              <w:bottom w:w="72" w:type="dxa"/>
              <w:right w:w="115" w:type="dxa"/>
            </w:tcMar>
            <w:vAlign w:val="center"/>
            <w:hideMark/>
          </w:tcPr>
          <w:p w14:paraId="4CF879A1" w14:textId="546D28E4" w:rsidR="00BA57DF" w:rsidRPr="00F13FA7" w:rsidRDefault="00BA57DF" w:rsidP="001A27E0">
            <w:pPr>
              <w:tabs>
                <w:tab w:val="left" w:pos="244"/>
                <w:tab w:val="left" w:pos="835"/>
                <w:tab w:val="left" w:pos="1440"/>
                <w:tab w:val="left" w:pos="2044"/>
                <w:tab w:val="left" w:pos="2635"/>
              </w:tabs>
              <w:spacing w:line="240" w:lineRule="exact"/>
              <w:jc w:val="center"/>
            </w:pPr>
            <w:r w:rsidRPr="00F13FA7">
              <w:t>Minimum Baseline Completion Sample Requirements</w:t>
            </w:r>
          </w:p>
        </w:tc>
        <w:tc>
          <w:tcPr>
            <w:tcW w:w="3060" w:type="dxa"/>
            <w:gridSpan w:val="2"/>
            <w:tcMar>
              <w:top w:w="72" w:type="dxa"/>
              <w:left w:w="115" w:type="dxa"/>
              <w:bottom w:w="72" w:type="dxa"/>
              <w:right w:w="115" w:type="dxa"/>
            </w:tcMar>
            <w:vAlign w:val="center"/>
          </w:tcPr>
          <w:p w14:paraId="1B8EE102" w14:textId="5AB8E791" w:rsidR="00BA57DF" w:rsidRPr="00F13FA7" w:rsidRDefault="00BA57DF" w:rsidP="001A27E0">
            <w:pPr>
              <w:tabs>
                <w:tab w:val="left" w:pos="244"/>
                <w:tab w:val="left" w:pos="835"/>
                <w:tab w:val="left" w:pos="1440"/>
                <w:tab w:val="left" w:pos="2044"/>
                <w:tab w:val="left" w:pos="2635"/>
              </w:tabs>
              <w:spacing w:line="240" w:lineRule="exact"/>
              <w:jc w:val="center"/>
            </w:pPr>
            <w:r w:rsidRPr="00F13FA7">
              <w:t>Budgeted Range</w:t>
            </w:r>
          </w:p>
        </w:tc>
      </w:tr>
      <w:tr w:rsidR="00EC074A" w:rsidRPr="00F13FA7" w14:paraId="5A9BCC38" w14:textId="77777777" w:rsidTr="00BE6E26">
        <w:trPr>
          <w:trHeight w:val="256"/>
        </w:trPr>
        <w:tc>
          <w:tcPr>
            <w:tcW w:w="2160" w:type="dxa"/>
            <w:tcMar>
              <w:top w:w="72" w:type="dxa"/>
              <w:left w:w="115" w:type="dxa"/>
              <w:bottom w:w="72" w:type="dxa"/>
              <w:right w:w="115" w:type="dxa"/>
            </w:tcMar>
          </w:tcPr>
          <w:p w14:paraId="5FD64EFC" w14:textId="77777777" w:rsidR="00BA57DF" w:rsidRPr="00F13FA7" w:rsidRDefault="00BA57DF" w:rsidP="00D959B6">
            <w:pPr>
              <w:tabs>
                <w:tab w:val="left" w:pos="244"/>
                <w:tab w:val="left" w:pos="835"/>
                <w:tab w:val="left" w:pos="1440"/>
                <w:tab w:val="left" w:pos="2044"/>
                <w:tab w:val="left" w:pos="2635"/>
              </w:tabs>
              <w:spacing w:line="240" w:lineRule="exact"/>
            </w:pPr>
            <w:r w:rsidRPr="00F13FA7">
              <w:t>Sample Type</w:t>
            </w:r>
          </w:p>
        </w:tc>
        <w:tc>
          <w:tcPr>
            <w:tcW w:w="900" w:type="dxa"/>
            <w:tcMar>
              <w:top w:w="72" w:type="dxa"/>
              <w:left w:w="115" w:type="dxa"/>
              <w:bottom w:w="72" w:type="dxa"/>
              <w:right w:w="115" w:type="dxa"/>
            </w:tcMar>
          </w:tcPr>
          <w:p w14:paraId="3BA10C90" w14:textId="77777777" w:rsidR="00BA57DF" w:rsidRPr="00F13FA7" w:rsidRDefault="00BA57DF" w:rsidP="00D959B6">
            <w:pPr>
              <w:tabs>
                <w:tab w:val="left" w:pos="244"/>
                <w:tab w:val="left" w:pos="835"/>
                <w:tab w:val="left" w:pos="1440"/>
                <w:tab w:val="left" w:pos="2044"/>
                <w:tab w:val="left" w:pos="2635"/>
              </w:tabs>
              <w:spacing w:line="240" w:lineRule="exact"/>
              <w:jc w:val="center"/>
            </w:pPr>
            <w:r w:rsidRPr="00F13FA7">
              <w:t>Section</w:t>
            </w:r>
          </w:p>
        </w:tc>
        <w:tc>
          <w:tcPr>
            <w:tcW w:w="1800" w:type="dxa"/>
            <w:tcMar>
              <w:top w:w="72" w:type="dxa"/>
              <w:left w:w="115" w:type="dxa"/>
              <w:bottom w:w="72" w:type="dxa"/>
              <w:right w:w="115" w:type="dxa"/>
            </w:tcMar>
          </w:tcPr>
          <w:p w14:paraId="2C6BC32F" w14:textId="02989300" w:rsidR="00BA57DF" w:rsidRPr="00F13FA7" w:rsidRDefault="00BA57DF" w:rsidP="00D959B6">
            <w:pPr>
              <w:tabs>
                <w:tab w:val="left" w:pos="244"/>
                <w:tab w:val="left" w:pos="835"/>
                <w:tab w:val="left" w:pos="1440"/>
                <w:tab w:val="left" w:pos="2044"/>
                <w:tab w:val="left" w:pos="2635"/>
              </w:tabs>
              <w:spacing w:line="240" w:lineRule="exact"/>
              <w:jc w:val="center"/>
            </w:pPr>
            <w:r w:rsidRPr="00F13FA7">
              <w:t>Frequency</w:t>
            </w:r>
          </w:p>
        </w:tc>
        <w:tc>
          <w:tcPr>
            <w:tcW w:w="1440" w:type="dxa"/>
            <w:tcMar>
              <w:top w:w="72" w:type="dxa"/>
              <w:left w:w="115" w:type="dxa"/>
              <w:bottom w:w="72" w:type="dxa"/>
              <w:right w:w="115" w:type="dxa"/>
            </w:tcMar>
          </w:tcPr>
          <w:p w14:paraId="3D2BB7DE" w14:textId="77777777" w:rsidR="00BA57DF" w:rsidRPr="00F13FA7" w:rsidRDefault="00BA57DF" w:rsidP="00D959B6">
            <w:pPr>
              <w:tabs>
                <w:tab w:val="left" w:pos="244"/>
                <w:tab w:val="left" w:pos="835"/>
                <w:tab w:val="left" w:pos="1440"/>
                <w:tab w:val="left" w:pos="2044"/>
                <w:tab w:val="left" w:pos="2635"/>
              </w:tabs>
              <w:spacing w:line="240" w:lineRule="exact"/>
              <w:jc w:val="center"/>
            </w:pPr>
            <w:r w:rsidRPr="00F13FA7">
              <w:t>Sample Size</w:t>
            </w:r>
          </w:p>
        </w:tc>
        <w:tc>
          <w:tcPr>
            <w:tcW w:w="1260" w:type="dxa"/>
            <w:tcMar>
              <w:top w:w="72" w:type="dxa"/>
              <w:left w:w="115" w:type="dxa"/>
              <w:bottom w:w="72" w:type="dxa"/>
              <w:right w:w="115" w:type="dxa"/>
            </w:tcMar>
          </w:tcPr>
          <w:p w14:paraId="513998AA" w14:textId="77777777" w:rsidR="00BA57DF" w:rsidRPr="00F13FA7" w:rsidRDefault="00BA57DF" w:rsidP="00D959B6">
            <w:pPr>
              <w:tabs>
                <w:tab w:val="left" w:pos="244"/>
                <w:tab w:val="left" w:pos="835"/>
                <w:tab w:val="left" w:pos="1440"/>
                <w:tab w:val="left" w:pos="2044"/>
                <w:tab w:val="left" w:pos="2635"/>
              </w:tabs>
              <w:spacing w:line="240" w:lineRule="exact"/>
              <w:jc w:val="center"/>
            </w:pPr>
            <w:r w:rsidRPr="00F13FA7">
              <w:t>Samples</w:t>
            </w:r>
          </w:p>
        </w:tc>
        <w:tc>
          <w:tcPr>
            <w:tcW w:w="1800" w:type="dxa"/>
            <w:tcMar>
              <w:top w:w="72" w:type="dxa"/>
              <w:left w:w="115" w:type="dxa"/>
              <w:bottom w:w="72" w:type="dxa"/>
              <w:right w:w="115" w:type="dxa"/>
            </w:tcMar>
          </w:tcPr>
          <w:p w14:paraId="29A28382" w14:textId="77777777" w:rsidR="00BA57DF" w:rsidRPr="00F13FA7" w:rsidRDefault="00BA57DF" w:rsidP="00D959B6">
            <w:pPr>
              <w:tabs>
                <w:tab w:val="left" w:pos="244"/>
                <w:tab w:val="left" w:pos="835"/>
                <w:tab w:val="left" w:pos="1440"/>
                <w:tab w:val="left" w:pos="2044"/>
                <w:tab w:val="left" w:pos="2635"/>
              </w:tabs>
              <w:spacing w:line="240" w:lineRule="exact"/>
              <w:jc w:val="center"/>
            </w:pPr>
            <w:r w:rsidRPr="00F13FA7">
              <w:t>Hours</w:t>
            </w:r>
          </w:p>
        </w:tc>
      </w:tr>
      <w:tr w:rsidR="001A716B" w:rsidRPr="00E17810" w14:paraId="735F6113" w14:textId="77777777" w:rsidTr="00BE6E26">
        <w:trPr>
          <w:trHeight w:val="193"/>
        </w:trPr>
        <w:tc>
          <w:tcPr>
            <w:tcW w:w="2160" w:type="dxa"/>
            <w:tcMar>
              <w:top w:w="72" w:type="dxa"/>
              <w:left w:w="115" w:type="dxa"/>
              <w:bottom w:w="72" w:type="dxa"/>
              <w:right w:w="115" w:type="dxa"/>
            </w:tcMar>
          </w:tcPr>
          <w:p w14:paraId="42F79E7E" w14:textId="6992544A" w:rsidR="001A716B" w:rsidRDefault="009B6A16" w:rsidP="00D959B6">
            <w:pPr>
              <w:tabs>
                <w:tab w:val="left" w:pos="244"/>
                <w:tab w:val="left" w:pos="835"/>
                <w:tab w:val="left" w:pos="1440"/>
                <w:tab w:val="left" w:pos="2044"/>
                <w:tab w:val="left" w:pos="2635"/>
              </w:tabs>
              <w:spacing w:line="240" w:lineRule="exact"/>
            </w:pPr>
            <w:r>
              <w:t xml:space="preserve">Baseline </w:t>
            </w:r>
            <w:r w:rsidR="003825F9">
              <w:t xml:space="preserve">PI&amp;R </w:t>
            </w:r>
            <w:r w:rsidR="001A716B">
              <w:t>Review</w:t>
            </w:r>
          </w:p>
        </w:tc>
        <w:tc>
          <w:tcPr>
            <w:tcW w:w="900" w:type="dxa"/>
            <w:tcMar>
              <w:top w:w="72" w:type="dxa"/>
              <w:left w:w="115" w:type="dxa"/>
              <w:bottom w:w="72" w:type="dxa"/>
              <w:right w:w="115" w:type="dxa"/>
            </w:tcMar>
          </w:tcPr>
          <w:p w14:paraId="308811BB" w14:textId="3D609D61" w:rsidR="001A716B" w:rsidRPr="00F13FA7" w:rsidRDefault="001A716B" w:rsidP="00D959B6">
            <w:pPr>
              <w:tabs>
                <w:tab w:val="left" w:pos="244"/>
                <w:tab w:val="left" w:pos="835"/>
                <w:tab w:val="left" w:pos="1440"/>
                <w:tab w:val="left" w:pos="2044"/>
                <w:tab w:val="left" w:pos="2635"/>
              </w:tabs>
              <w:spacing w:line="240" w:lineRule="exact"/>
              <w:jc w:val="center"/>
            </w:pPr>
            <w:r>
              <w:t>03.01</w:t>
            </w:r>
          </w:p>
        </w:tc>
        <w:tc>
          <w:tcPr>
            <w:tcW w:w="1800" w:type="dxa"/>
            <w:tcMar>
              <w:top w:w="72" w:type="dxa"/>
              <w:left w:w="115" w:type="dxa"/>
              <w:bottom w:w="72" w:type="dxa"/>
              <w:right w:w="115" w:type="dxa"/>
            </w:tcMar>
          </w:tcPr>
          <w:p w14:paraId="6F1CF11F" w14:textId="1C6A9CD9" w:rsidR="001A716B" w:rsidRDefault="00044077" w:rsidP="00D959B6">
            <w:pPr>
              <w:tabs>
                <w:tab w:val="left" w:pos="244"/>
                <w:tab w:val="left" w:pos="835"/>
                <w:tab w:val="left" w:pos="1440"/>
                <w:tab w:val="left" w:pos="2044"/>
                <w:tab w:val="left" w:pos="2635"/>
              </w:tabs>
              <w:spacing w:line="240" w:lineRule="exact"/>
              <w:jc w:val="center"/>
            </w:pPr>
            <w:ins w:id="0" w:author="Bream, Jeff" w:date="2021-11-29T12:49:00Z">
              <w:r>
                <w:t>NA</w:t>
              </w:r>
            </w:ins>
          </w:p>
        </w:tc>
        <w:tc>
          <w:tcPr>
            <w:tcW w:w="1440" w:type="dxa"/>
            <w:tcMar>
              <w:top w:w="72" w:type="dxa"/>
              <w:left w:w="115" w:type="dxa"/>
              <w:bottom w:w="72" w:type="dxa"/>
              <w:right w:w="115" w:type="dxa"/>
            </w:tcMar>
          </w:tcPr>
          <w:p w14:paraId="445B2953" w14:textId="1BE9E307" w:rsidR="001A716B" w:rsidRPr="00F13FA7" w:rsidRDefault="00044077" w:rsidP="00D959B6">
            <w:pPr>
              <w:tabs>
                <w:tab w:val="left" w:pos="244"/>
                <w:tab w:val="left" w:pos="835"/>
                <w:tab w:val="left" w:pos="1440"/>
                <w:tab w:val="left" w:pos="2044"/>
                <w:tab w:val="left" w:pos="2635"/>
              </w:tabs>
              <w:spacing w:line="240" w:lineRule="exact"/>
              <w:jc w:val="center"/>
            </w:pPr>
            <w:ins w:id="1" w:author="Bream, Jeff" w:date="2021-11-29T12:49:00Z">
              <w:r>
                <w:t>NA</w:t>
              </w:r>
            </w:ins>
          </w:p>
        </w:tc>
        <w:tc>
          <w:tcPr>
            <w:tcW w:w="1260" w:type="dxa"/>
            <w:tcMar>
              <w:top w:w="72" w:type="dxa"/>
              <w:left w:w="115" w:type="dxa"/>
              <w:bottom w:w="72" w:type="dxa"/>
              <w:right w:w="115" w:type="dxa"/>
            </w:tcMar>
          </w:tcPr>
          <w:p w14:paraId="784D20C0" w14:textId="6D64D0E2" w:rsidR="001A716B" w:rsidRDefault="00044077" w:rsidP="00D959B6">
            <w:pPr>
              <w:tabs>
                <w:tab w:val="left" w:pos="244"/>
                <w:tab w:val="left" w:pos="835"/>
                <w:tab w:val="left" w:pos="1440"/>
                <w:tab w:val="left" w:pos="2044"/>
                <w:tab w:val="left" w:pos="2635"/>
              </w:tabs>
              <w:spacing w:line="240" w:lineRule="exact"/>
              <w:jc w:val="center"/>
            </w:pPr>
            <w:ins w:id="2" w:author="Bream, Jeff" w:date="2021-11-29T12:49:00Z">
              <w:r>
                <w:t>NA</w:t>
              </w:r>
            </w:ins>
          </w:p>
        </w:tc>
        <w:tc>
          <w:tcPr>
            <w:tcW w:w="1800" w:type="dxa"/>
            <w:tcMar>
              <w:top w:w="72" w:type="dxa"/>
              <w:left w:w="115" w:type="dxa"/>
              <w:bottom w:w="72" w:type="dxa"/>
              <w:right w:w="115" w:type="dxa"/>
            </w:tcMar>
          </w:tcPr>
          <w:p w14:paraId="41EE7084" w14:textId="34371834" w:rsidR="001A716B" w:rsidRDefault="00E84172" w:rsidP="00956EE7">
            <w:pPr>
              <w:tabs>
                <w:tab w:val="left" w:pos="244"/>
                <w:tab w:val="left" w:pos="835"/>
                <w:tab w:val="left" w:pos="1440"/>
                <w:tab w:val="left" w:pos="2044"/>
                <w:tab w:val="left" w:pos="2635"/>
              </w:tabs>
            </w:pPr>
            <w:r>
              <w:t>10-15 percent*</w:t>
            </w:r>
          </w:p>
        </w:tc>
      </w:tr>
      <w:tr w:rsidR="00EC074A" w:rsidRPr="00E17810" w14:paraId="747AFC4D" w14:textId="77777777" w:rsidTr="00BE6E26">
        <w:trPr>
          <w:trHeight w:val="193"/>
        </w:trPr>
        <w:tc>
          <w:tcPr>
            <w:tcW w:w="2160" w:type="dxa"/>
            <w:tcMar>
              <w:top w:w="72" w:type="dxa"/>
              <w:left w:w="115" w:type="dxa"/>
              <w:bottom w:w="72" w:type="dxa"/>
              <w:right w:w="115" w:type="dxa"/>
            </w:tcMar>
            <w:hideMark/>
          </w:tcPr>
          <w:p w14:paraId="2967BFE0" w14:textId="5804BC71" w:rsidR="00BA57DF" w:rsidRPr="00F13FA7" w:rsidRDefault="00BC7586" w:rsidP="00D959B6">
            <w:pPr>
              <w:tabs>
                <w:tab w:val="left" w:pos="244"/>
                <w:tab w:val="left" w:pos="835"/>
                <w:tab w:val="left" w:pos="1440"/>
                <w:tab w:val="left" w:pos="2044"/>
                <w:tab w:val="left" w:pos="2635"/>
              </w:tabs>
              <w:spacing w:line="240" w:lineRule="exact"/>
            </w:pPr>
            <w:r>
              <w:t>Semi</w:t>
            </w:r>
            <w:r w:rsidR="00954D16">
              <w:t>annual Trend Review</w:t>
            </w:r>
          </w:p>
        </w:tc>
        <w:tc>
          <w:tcPr>
            <w:tcW w:w="900" w:type="dxa"/>
            <w:tcMar>
              <w:top w:w="72" w:type="dxa"/>
              <w:left w:w="115" w:type="dxa"/>
              <w:bottom w:w="72" w:type="dxa"/>
              <w:right w:w="115" w:type="dxa"/>
            </w:tcMar>
          </w:tcPr>
          <w:p w14:paraId="0C38B81D" w14:textId="77777777" w:rsidR="00BA57DF" w:rsidRPr="00F13FA7" w:rsidRDefault="00BA57DF" w:rsidP="00D959B6">
            <w:pPr>
              <w:tabs>
                <w:tab w:val="left" w:pos="244"/>
                <w:tab w:val="left" w:pos="835"/>
                <w:tab w:val="left" w:pos="1440"/>
                <w:tab w:val="left" w:pos="2044"/>
                <w:tab w:val="left" w:pos="2635"/>
              </w:tabs>
              <w:spacing w:line="240" w:lineRule="exact"/>
              <w:jc w:val="center"/>
            </w:pPr>
            <w:r w:rsidRPr="00F13FA7">
              <w:t>03.02</w:t>
            </w:r>
          </w:p>
        </w:tc>
        <w:tc>
          <w:tcPr>
            <w:tcW w:w="1800" w:type="dxa"/>
            <w:tcMar>
              <w:top w:w="72" w:type="dxa"/>
              <w:left w:w="115" w:type="dxa"/>
              <w:bottom w:w="72" w:type="dxa"/>
              <w:right w:w="115" w:type="dxa"/>
            </w:tcMar>
            <w:hideMark/>
          </w:tcPr>
          <w:p w14:paraId="76FBEBCD" w14:textId="726C0FC4" w:rsidR="00BA57DF" w:rsidRPr="00F13FA7" w:rsidRDefault="00AC6395" w:rsidP="00D959B6">
            <w:pPr>
              <w:tabs>
                <w:tab w:val="left" w:pos="244"/>
                <w:tab w:val="left" w:pos="835"/>
                <w:tab w:val="left" w:pos="1440"/>
                <w:tab w:val="left" w:pos="2044"/>
                <w:tab w:val="left" w:pos="2635"/>
              </w:tabs>
              <w:spacing w:line="240" w:lineRule="exact"/>
              <w:jc w:val="center"/>
            </w:pPr>
            <w:r>
              <w:t>Semiannual</w:t>
            </w:r>
          </w:p>
        </w:tc>
        <w:tc>
          <w:tcPr>
            <w:tcW w:w="1440" w:type="dxa"/>
            <w:tcMar>
              <w:top w:w="72" w:type="dxa"/>
              <w:left w:w="115" w:type="dxa"/>
              <w:bottom w:w="72" w:type="dxa"/>
              <w:right w:w="115" w:type="dxa"/>
            </w:tcMar>
          </w:tcPr>
          <w:p w14:paraId="39920B50" w14:textId="77777777" w:rsidR="00BA57DF" w:rsidRPr="00F13FA7" w:rsidRDefault="00BA57DF" w:rsidP="00D959B6">
            <w:pPr>
              <w:tabs>
                <w:tab w:val="left" w:pos="244"/>
                <w:tab w:val="left" w:pos="835"/>
                <w:tab w:val="left" w:pos="1440"/>
                <w:tab w:val="left" w:pos="2044"/>
                <w:tab w:val="left" w:pos="2635"/>
              </w:tabs>
              <w:spacing w:line="240" w:lineRule="exact"/>
              <w:jc w:val="center"/>
            </w:pPr>
            <w:r w:rsidRPr="00F13FA7">
              <w:t>2</w:t>
            </w:r>
          </w:p>
        </w:tc>
        <w:tc>
          <w:tcPr>
            <w:tcW w:w="1260" w:type="dxa"/>
            <w:tcMar>
              <w:top w:w="72" w:type="dxa"/>
              <w:left w:w="115" w:type="dxa"/>
              <w:bottom w:w="72" w:type="dxa"/>
              <w:right w:w="115" w:type="dxa"/>
            </w:tcMar>
          </w:tcPr>
          <w:p w14:paraId="32C8CF02" w14:textId="4E175E61" w:rsidR="00BA57DF" w:rsidRDefault="00507895" w:rsidP="00D959B6">
            <w:pPr>
              <w:tabs>
                <w:tab w:val="left" w:pos="244"/>
                <w:tab w:val="left" w:pos="835"/>
                <w:tab w:val="left" w:pos="1440"/>
                <w:tab w:val="left" w:pos="2044"/>
                <w:tab w:val="left" w:pos="2635"/>
              </w:tabs>
              <w:spacing w:line="240" w:lineRule="exact"/>
              <w:jc w:val="center"/>
            </w:pPr>
            <w:r>
              <w:t>2</w:t>
            </w:r>
          </w:p>
        </w:tc>
        <w:tc>
          <w:tcPr>
            <w:tcW w:w="1800" w:type="dxa"/>
            <w:tcMar>
              <w:top w:w="72" w:type="dxa"/>
              <w:left w:w="115" w:type="dxa"/>
              <w:bottom w:w="72" w:type="dxa"/>
              <w:right w:w="115" w:type="dxa"/>
            </w:tcMar>
          </w:tcPr>
          <w:p w14:paraId="5CBA5C7D" w14:textId="57EAF760" w:rsidR="00BA57DF" w:rsidRDefault="00507895" w:rsidP="00956EE7">
            <w:pPr>
              <w:tabs>
                <w:tab w:val="left" w:pos="244"/>
                <w:tab w:val="left" w:pos="835"/>
                <w:tab w:val="left" w:pos="1440"/>
                <w:tab w:val="left" w:pos="2044"/>
                <w:tab w:val="left" w:pos="2635"/>
              </w:tabs>
            </w:pPr>
            <w:r>
              <w:t>20 +/- 4 hours</w:t>
            </w:r>
          </w:p>
        </w:tc>
      </w:tr>
      <w:tr w:rsidR="00954D16" w:rsidRPr="00E17810" w14:paraId="0ECD9B69" w14:textId="77777777" w:rsidTr="00BE6E26">
        <w:trPr>
          <w:trHeight w:val="193"/>
        </w:trPr>
        <w:tc>
          <w:tcPr>
            <w:tcW w:w="2160" w:type="dxa"/>
            <w:tcMar>
              <w:top w:w="72" w:type="dxa"/>
              <w:left w:w="115" w:type="dxa"/>
              <w:bottom w:w="72" w:type="dxa"/>
              <w:right w:w="115" w:type="dxa"/>
            </w:tcMar>
          </w:tcPr>
          <w:p w14:paraId="158B13E7" w14:textId="7FBEBDBE" w:rsidR="00954D16" w:rsidRDefault="00954D16" w:rsidP="00D959B6">
            <w:pPr>
              <w:tabs>
                <w:tab w:val="left" w:pos="244"/>
                <w:tab w:val="left" w:pos="835"/>
                <w:tab w:val="left" w:pos="1440"/>
                <w:tab w:val="left" w:pos="2044"/>
                <w:tab w:val="left" w:pos="2635"/>
              </w:tabs>
              <w:spacing w:line="240" w:lineRule="exact"/>
            </w:pPr>
            <w:r>
              <w:t>Annual Follow-up of Selected Issues</w:t>
            </w:r>
          </w:p>
        </w:tc>
        <w:tc>
          <w:tcPr>
            <w:tcW w:w="900" w:type="dxa"/>
            <w:tcMar>
              <w:top w:w="72" w:type="dxa"/>
              <w:left w:w="115" w:type="dxa"/>
              <w:bottom w:w="72" w:type="dxa"/>
              <w:right w:w="115" w:type="dxa"/>
            </w:tcMar>
          </w:tcPr>
          <w:p w14:paraId="13875492" w14:textId="0464919E" w:rsidR="00954D16" w:rsidRPr="00F13FA7" w:rsidRDefault="00AC6395" w:rsidP="00D959B6">
            <w:pPr>
              <w:tabs>
                <w:tab w:val="left" w:pos="244"/>
                <w:tab w:val="left" w:pos="835"/>
                <w:tab w:val="left" w:pos="1440"/>
                <w:tab w:val="left" w:pos="2044"/>
                <w:tab w:val="left" w:pos="2635"/>
              </w:tabs>
              <w:spacing w:line="240" w:lineRule="exact"/>
              <w:jc w:val="center"/>
            </w:pPr>
            <w:r>
              <w:t>03.03</w:t>
            </w:r>
          </w:p>
        </w:tc>
        <w:tc>
          <w:tcPr>
            <w:tcW w:w="1800" w:type="dxa"/>
            <w:tcMar>
              <w:top w:w="72" w:type="dxa"/>
              <w:left w:w="115" w:type="dxa"/>
              <w:bottom w:w="72" w:type="dxa"/>
              <w:right w:w="115" w:type="dxa"/>
            </w:tcMar>
          </w:tcPr>
          <w:p w14:paraId="49C41BBD" w14:textId="4589CE3B" w:rsidR="00954D16" w:rsidRPr="00F13FA7" w:rsidRDefault="00AC6395" w:rsidP="00D959B6">
            <w:pPr>
              <w:tabs>
                <w:tab w:val="left" w:pos="244"/>
                <w:tab w:val="left" w:pos="835"/>
                <w:tab w:val="left" w:pos="1440"/>
                <w:tab w:val="left" w:pos="2044"/>
                <w:tab w:val="left" w:pos="2635"/>
              </w:tabs>
              <w:spacing w:line="240" w:lineRule="exact"/>
              <w:jc w:val="center"/>
            </w:pPr>
            <w:r>
              <w:t>Annual</w:t>
            </w:r>
          </w:p>
        </w:tc>
        <w:tc>
          <w:tcPr>
            <w:tcW w:w="1440" w:type="dxa"/>
            <w:tcMar>
              <w:top w:w="72" w:type="dxa"/>
              <w:left w:w="115" w:type="dxa"/>
              <w:bottom w:w="72" w:type="dxa"/>
              <w:right w:w="115" w:type="dxa"/>
            </w:tcMar>
          </w:tcPr>
          <w:p w14:paraId="0368EC11" w14:textId="76AFC005" w:rsidR="00954D16" w:rsidRPr="00F13FA7" w:rsidRDefault="00725E61" w:rsidP="00D959B6">
            <w:pPr>
              <w:tabs>
                <w:tab w:val="left" w:pos="244"/>
                <w:tab w:val="left" w:pos="835"/>
                <w:tab w:val="left" w:pos="1440"/>
                <w:tab w:val="left" w:pos="2044"/>
                <w:tab w:val="left" w:pos="2635"/>
              </w:tabs>
              <w:spacing w:line="240" w:lineRule="exact"/>
              <w:jc w:val="center"/>
            </w:pPr>
            <w:r>
              <w:t>4</w:t>
            </w:r>
          </w:p>
        </w:tc>
        <w:tc>
          <w:tcPr>
            <w:tcW w:w="1260" w:type="dxa"/>
            <w:tcMar>
              <w:top w:w="72" w:type="dxa"/>
              <w:left w:w="115" w:type="dxa"/>
              <w:bottom w:w="72" w:type="dxa"/>
              <w:right w:w="115" w:type="dxa"/>
            </w:tcMar>
          </w:tcPr>
          <w:p w14:paraId="6B3509D0" w14:textId="69E1033E" w:rsidR="00954D16" w:rsidRPr="00F13FA7" w:rsidRDefault="00D26691" w:rsidP="00D959B6">
            <w:pPr>
              <w:tabs>
                <w:tab w:val="left" w:pos="244"/>
                <w:tab w:val="left" w:pos="835"/>
                <w:tab w:val="left" w:pos="1440"/>
                <w:tab w:val="left" w:pos="2044"/>
                <w:tab w:val="left" w:pos="2635"/>
              </w:tabs>
              <w:spacing w:line="240" w:lineRule="exact"/>
              <w:jc w:val="center"/>
            </w:pPr>
            <w:r>
              <w:t xml:space="preserve">4 to 8 </w:t>
            </w:r>
          </w:p>
        </w:tc>
        <w:tc>
          <w:tcPr>
            <w:tcW w:w="1800" w:type="dxa"/>
            <w:tcMar>
              <w:top w:w="72" w:type="dxa"/>
              <w:left w:w="115" w:type="dxa"/>
              <w:bottom w:w="72" w:type="dxa"/>
              <w:right w:w="115" w:type="dxa"/>
            </w:tcMar>
          </w:tcPr>
          <w:p w14:paraId="46BA0A1B" w14:textId="46FCFFE0" w:rsidR="00E25FBA" w:rsidRDefault="004646A8" w:rsidP="00956EE7">
            <w:pPr>
              <w:tabs>
                <w:tab w:val="left" w:pos="244"/>
                <w:tab w:val="left" w:pos="835"/>
                <w:tab w:val="left" w:pos="1440"/>
                <w:tab w:val="left" w:pos="2044"/>
                <w:tab w:val="left" w:pos="2635"/>
              </w:tabs>
            </w:pPr>
            <w:r>
              <w:t>7</w:t>
            </w:r>
            <w:r w:rsidR="00E25FBA">
              <w:t>1</w:t>
            </w:r>
            <w:r w:rsidR="00045540">
              <w:t xml:space="preserve"> +/- 10 hours (1 Unit)</w:t>
            </w:r>
          </w:p>
          <w:p w14:paraId="02FF81B3" w14:textId="6AAF85C7" w:rsidR="00E25FBA" w:rsidRDefault="00E25FBA" w:rsidP="00956EE7">
            <w:pPr>
              <w:tabs>
                <w:tab w:val="left" w:pos="244"/>
                <w:tab w:val="left" w:pos="835"/>
                <w:tab w:val="left" w:pos="1440"/>
                <w:tab w:val="left" w:pos="2044"/>
                <w:tab w:val="left" w:pos="2635"/>
              </w:tabs>
            </w:pPr>
            <w:r>
              <w:t>74</w:t>
            </w:r>
            <w:r w:rsidR="00045540">
              <w:t xml:space="preserve"> +/- 10 hours (2 Units)</w:t>
            </w:r>
          </w:p>
          <w:p w14:paraId="6CC64EE5" w14:textId="530E290C" w:rsidR="00E25FBA" w:rsidRDefault="00E25FBA" w:rsidP="00956EE7">
            <w:pPr>
              <w:tabs>
                <w:tab w:val="left" w:pos="244"/>
                <w:tab w:val="left" w:pos="835"/>
                <w:tab w:val="left" w:pos="1440"/>
                <w:tab w:val="left" w:pos="2044"/>
                <w:tab w:val="left" w:pos="2635"/>
              </w:tabs>
            </w:pPr>
            <w:r>
              <w:t>77</w:t>
            </w:r>
            <w:r w:rsidR="00045540">
              <w:t xml:space="preserve"> +/- 10 hours (3 Units</w:t>
            </w:r>
            <w:r w:rsidR="00BB6EF2">
              <w:t>)</w:t>
            </w:r>
          </w:p>
        </w:tc>
      </w:tr>
      <w:tr w:rsidR="00954D16" w:rsidRPr="00E17810" w14:paraId="2965E3D4" w14:textId="77777777" w:rsidTr="00BE6E26">
        <w:trPr>
          <w:trHeight w:val="193"/>
        </w:trPr>
        <w:tc>
          <w:tcPr>
            <w:tcW w:w="2160" w:type="dxa"/>
            <w:tcMar>
              <w:top w:w="72" w:type="dxa"/>
              <w:left w:w="115" w:type="dxa"/>
              <w:bottom w:w="72" w:type="dxa"/>
              <w:right w:w="115" w:type="dxa"/>
            </w:tcMar>
          </w:tcPr>
          <w:p w14:paraId="44A0D37F" w14:textId="78195515" w:rsidR="00954D16" w:rsidRDefault="00954D16" w:rsidP="00D959B6">
            <w:pPr>
              <w:tabs>
                <w:tab w:val="left" w:pos="244"/>
                <w:tab w:val="left" w:pos="835"/>
                <w:tab w:val="left" w:pos="1440"/>
                <w:tab w:val="left" w:pos="2044"/>
                <w:tab w:val="left" w:pos="2635"/>
              </w:tabs>
              <w:spacing w:line="240" w:lineRule="exact"/>
            </w:pPr>
            <w:r>
              <w:t>Biennial Inspection Team</w:t>
            </w:r>
          </w:p>
        </w:tc>
        <w:tc>
          <w:tcPr>
            <w:tcW w:w="900" w:type="dxa"/>
            <w:tcMar>
              <w:top w:w="72" w:type="dxa"/>
              <w:left w:w="115" w:type="dxa"/>
              <w:bottom w:w="72" w:type="dxa"/>
              <w:right w:w="115" w:type="dxa"/>
            </w:tcMar>
          </w:tcPr>
          <w:p w14:paraId="68DE9603" w14:textId="27F0DFBB" w:rsidR="00954D16" w:rsidRPr="00F13FA7" w:rsidRDefault="00AC6395" w:rsidP="00D959B6">
            <w:pPr>
              <w:tabs>
                <w:tab w:val="left" w:pos="244"/>
                <w:tab w:val="left" w:pos="835"/>
                <w:tab w:val="left" w:pos="1440"/>
                <w:tab w:val="left" w:pos="2044"/>
                <w:tab w:val="left" w:pos="2635"/>
              </w:tabs>
              <w:spacing w:line="240" w:lineRule="exact"/>
              <w:jc w:val="center"/>
            </w:pPr>
            <w:r>
              <w:t>03.04</w:t>
            </w:r>
          </w:p>
        </w:tc>
        <w:tc>
          <w:tcPr>
            <w:tcW w:w="1800" w:type="dxa"/>
            <w:tcMar>
              <w:top w:w="72" w:type="dxa"/>
              <w:left w:w="115" w:type="dxa"/>
              <w:bottom w:w="72" w:type="dxa"/>
              <w:right w:w="115" w:type="dxa"/>
            </w:tcMar>
          </w:tcPr>
          <w:p w14:paraId="3E2DD9FD" w14:textId="6B795826" w:rsidR="00954D16" w:rsidRPr="00F13FA7" w:rsidRDefault="00AC6395" w:rsidP="00D959B6">
            <w:pPr>
              <w:tabs>
                <w:tab w:val="left" w:pos="244"/>
                <w:tab w:val="left" w:pos="835"/>
                <w:tab w:val="left" w:pos="1440"/>
                <w:tab w:val="left" w:pos="2044"/>
                <w:tab w:val="left" w:pos="2635"/>
              </w:tabs>
              <w:spacing w:line="240" w:lineRule="exact"/>
              <w:jc w:val="center"/>
            </w:pPr>
            <w:r>
              <w:t>Biennial</w:t>
            </w:r>
          </w:p>
        </w:tc>
        <w:tc>
          <w:tcPr>
            <w:tcW w:w="1440" w:type="dxa"/>
            <w:tcMar>
              <w:top w:w="72" w:type="dxa"/>
              <w:left w:w="115" w:type="dxa"/>
              <w:bottom w:w="72" w:type="dxa"/>
              <w:right w:w="115" w:type="dxa"/>
            </w:tcMar>
          </w:tcPr>
          <w:p w14:paraId="0010A424" w14:textId="78463E82" w:rsidR="00954D16" w:rsidRPr="00F13FA7" w:rsidRDefault="00D26691" w:rsidP="00D959B6">
            <w:pPr>
              <w:tabs>
                <w:tab w:val="left" w:pos="244"/>
                <w:tab w:val="left" w:pos="835"/>
                <w:tab w:val="left" w:pos="1440"/>
                <w:tab w:val="left" w:pos="2044"/>
                <w:tab w:val="left" w:pos="2635"/>
              </w:tabs>
              <w:spacing w:line="240" w:lineRule="exact"/>
              <w:jc w:val="center"/>
            </w:pPr>
            <w:r>
              <w:t>1</w:t>
            </w:r>
          </w:p>
        </w:tc>
        <w:tc>
          <w:tcPr>
            <w:tcW w:w="1260" w:type="dxa"/>
            <w:tcMar>
              <w:top w:w="72" w:type="dxa"/>
              <w:left w:w="115" w:type="dxa"/>
              <w:bottom w:w="72" w:type="dxa"/>
              <w:right w:w="115" w:type="dxa"/>
            </w:tcMar>
          </w:tcPr>
          <w:p w14:paraId="1975BBC4" w14:textId="39D8EB07" w:rsidR="00954D16" w:rsidRPr="00F13FA7" w:rsidRDefault="00D26691" w:rsidP="00D959B6">
            <w:pPr>
              <w:tabs>
                <w:tab w:val="left" w:pos="244"/>
                <w:tab w:val="left" w:pos="835"/>
                <w:tab w:val="left" w:pos="1440"/>
                <w:tab w:val="left" w:pos="2044"/>
                <w:tab w:val="left" w:pos="2635"/>
              </w:tabs>
              <w:spacing w:line="240" w:lineRule="exact"/>
              <w:jc w:val="center"/>
            </w:pPr>
            <w:r>
              <w:t>1</w:t>
            </w:r>
          </w:p>
        </w:tc>
        <w:tc>
          <w:tcPr>
            <w:tcW w:w="1800" w:type="dxa"/>
            <w:tcMar>
              <w:top w:w="72" w:type="dxa"/>
              <w:left w:w="115" w:type="dxa"/>
              <w:bottom w:w="72" w:type="dxa"/>
              <w:right w:w="115" w:type="dxa"/>
            </w:tcMar>
          </w:tcPr>
          <w:p w14:paraId="54B11B01" w14:textId="33E0C5E2" w:rsidR="00954D16" w:rsidRDefault="007A541E" w:rsidP="00956EE7">
            <w:pPr>
              <w:tabs>
                <w:tab w:val="left" w:pos="244"/>
                <w:tab w:val="left" w:pos="835"/>
                <w:tab w:val="left" w:pos="1440"/>
                <w:tab w:val="left" w:pos="2044"/>
                <w:tab w:val="left" w:pos="2635"/>
              </w:tabs>
            </w:pPr>
            <w:r>
              <w:t>250 +/- 38 hours</w:t>
            </w:r>
          </w:p>
        </w:tc>
      </w:tr>
    </w:tbl>
    <w:p w14:paraId="7E44C253" w14:textId="40A848F3" w:rsidR="004B08C1" w:rsidRDefault="004B08C1" w:rsidP="004B08C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pPr>
    </w:p>
    <w:p w14:paraId="130365C0" w14:textId="25D6B5DB" w:rsidR="00E84172" w:rsidRDefault="00E84172" w:rsidP="00F33FDC">
      <w:pPr>
        <w:pStyle w:val="StyleLeft0Hanging025"/>
      </w:pPr>
      <w:r>
        <w:t xml:space="preserve">* </w:t>
      </w:r>
      <w:r w:rsidR="009B6A16">
        <w:tab/>
      </w:r>
      <w:r w:rsidR="001141A6" w:rsidRPr="001141A6">
        <w:t>Inspection time spent assessing PI&amp;R as part of the baseline procedure attachments should</w:t>
      </w:r>
      <w:r w:rsidR="001141A6">
        <w:t xml:space="preserve"> </w:t>
      </w:r>
      <w:r w:rsidR="001141A6" w:rsidRPr="001141A6">
        <w:t>be charged to the corresponding baseline procedure.</w:t>
      </w:r>
    </w:p>
    <w:p w14:paraId="62F54E8B" w14:textId="77777777" w:rsidR="001A47EC" w:rsidRPr="003B044B" w:rsidRDefault="001A47EC" w:rsidP="00F33FDC">
      <w:pPr>
        <w:pStyle w:val="Heading1"/>
      </w:pPr>
      <w:bookmarkStart w:id="3" w:name="_Toc247353452"/>
      <w:bookmarkStart w:id="4" w:name="_Toc247358847"/>
      <w:r w:rsidRPr="003B044B">
        <w:t>71152-01</w:t>
      </w:r>
      <w:r w:rsidRPr="003B044B">
        <w:tab/>
        <w:t>INSPECTION OBJECTIVES</w:t>
      </w:r>
      <w:bookmarkEnd w:id="3"/>
      <w:bookmarkEnd w:id="4"/>
    </w:p>
    <w:p w14:paraId="0C54CDB4" w14:textId="54044AC5" w:rsidR="005E5FF9" w:rsidRPr="00552680" w:rsidRDefault="005E5FF9" w:rsidP="00552680">
      <w:pPr>
        <w:pStyle w:val="BodyText2"/>
      </w:pPr>
      <w:r w:rsidRPr="00552680">
        <w:t>01.01</w:t>
      </w:r>
      <w:r w:rsidRPr="00552680">
        <w:tab/>
        <w:t xml:space="preserve">To evaluate the effectiveness of the licensee’s </w:t>
      </w:r>
      <w:ins w:id="5" w:author="Bream, Jeff" w:date="2021-10-12T14:20:00Z">
        <w:r w:rsidR="0020134B" w:rsidRPr="00552680">
          <w:t>problem identification and resolution</w:t>
        </w:r>
      </w:ins>
      <w:ins w:id="6" w:author="Bream, Jeff" w:date="2021-11-30T12:22:00Z">
        <w:r w:rsidR="00BE6EE9" w:rsidRPr="00552680">
          <w:t xml:space="preserve"> (PI&amp;R)</w:t>
        </w:r>
      </w:ins>
      <w:ins w:id="7" w:author="Bream, Jeff" w:date="2021-10-12T14:20:00Z">
        <w:r w:rsidR="0020134B" w:rsidRPr="00552680">
          <w:t xml:space="preserve"> </w:t>
        </w:r>
      </w:ins>
      <w:r w:rsidRPr="00552680">
        <w:t>program in identifying, prioritizing evaluating, and correcting problems.</w:t>
      </w:r>
    </w:p>
    <w:p w14:paraId="17C8B5F0" w14:textId="51CB33D1" w:rsidR="005E5FF9" w:rsidRDefault="005E5FF9" w:rsidP="00552680">
      <w:pPr>
        <w:pStyle w:val="BodyText2"/>
      </w:pPr>
      <w:r>
        <w:t>01.02</w:t>
      </w:r>
      <w:r>
        <w:tab/>
      </w:r>
      <w:r w:rsidRPr="004C7253">
        <w:t>To confirm that licensees are complying with NRC regulations regarding corrective action programs</w:t>
      </w:r>
      <w:ins w:id="8" w:author="Bream, Jeff" w:date="2021-11-29T09:38:00Z">
        <w:r w:rsidR="00EA1AF8">
          <w:t xml:space="preserve"> (CAP)</w:t>
        </w:r>
      </w:ins>
      <w:r w:rsidRPr="004C7253">
        <w:t>.</w:t>
      </w:r>
    </w:p>
    <w:p w14:paraId="765026A4" w14:textId="77777777" w:rsidR="00552680" w:rsidRDefault="002B2753" w:rsidP="00552680">
      <w:pPr>
        <w:pStyle w:val="BodyText2"/>
      </w:pPr>
      <w:r>
        <w:lastRenderedPageBreak/>
        <w:t>01.03</w:t>
      </w:r>
      <w:r>
        <w:tab/>
      </w:r>
      <w:r w:rsidR="00221AC3" w:rsidRPr="00221AC3">
        <w:t xml:space="preserve"> </w:t>
      </w:r>
      <w:r w:rsidR="00221AC3" w:rsidRPr="003B044B">
        <w:t xml:space="preserve">To help the NRC gauge supplemental response when </w:t>
      </w:r>
      <w:ins w:id="9" w:author="Bream, Jeff" w:date="2021-11-29T09:30:00Z">
        <w:r w:rsidR="00377D7F">
          <w:t xml:space="preserve">Reactor Oversight Process </w:t>
        </w:r>
      </w:ins>
      <w:ins w:id="10" w:author="Bream, Jeff" w:date="2021-11-29T09:31:00Z">
        <w:r w:rsidR="00377D7F">
          <w:t>(</w:t>
        </w:r>
      </w:ins>
      <w:r w:rsidR="00221AC3" w:rsidRPr="003B044B">
        <w:t>ROP</w:t>
      </w:r>
      <w:ins w:id="11" w:author="Bream, Jeff" w:date="2021-11-29T09:31:00Z">
        <w:r w:rsidR="00377D7F">
          <w:t>)</w:t>
        </w:r>
      </w:ins>
      <w:r w:rsidR="00221AC3" w:rsidRPr="003B044B">
        <w:t xml:space="preserve"> Action Matrix thresholds are crossed.</w:t>
      </w:r>
    </w:p>
    <w:p w14:paraId="4AC146F5" w14:textId="77777777" w:rsidR="00552680" w:rsidRDefault="004C7253" w:rsidP="00552680">
      <w:pPr>
        <w:pStyle w:val="BodyText2"/>
      </w:pPr>
      <w:r>
        <w:t>01.0</w:t>
      </w:r>
      <w:r w:rsidR="00737CAF">
        <w:t>4</w:t>
      </w:r>
      <w:r>
        <w:tab/>
      </w:r>
      <w:r w:rsidRPr="004C7253">
        <w:t>To confirm the licensee’s appropriate use of industry and NRC operating experience</w:t>
      </w:r>
      <w:r>
        <w:t>.</w:t>
      </w:r>
    </w:p>
    <w:p w14:paraId="29267FFA" w14:textId="77777777" w:rsidR="00552680" w:rsidRDefault="004C7253" w:rsidP="00552680">
      <w:pPr>
        <w:pStyle w:val="BodyText2"/>
      </w:pPr>
      <w:r>
        <w:t>01.0</w:t>
      </w:r>
      <w:r w:rsidR="00737CAF">
        <w:t>5</w:t>
      </w:r>
      <w:r>
        <w:tab/>
      </w:r>
      <w:r w:rsidRPr="004C7253">
        <w:t>To evaluate the effectiveness of licensee audits and self-assessments</w:t>
      </w:r>
      <w:r>
        <w:t>.</w:t>
      </w:r>
    </w:p>
    <w:p w14:paraId="57C927E3" w14:textId="77777777" w:rsidR="00552680" w:rsidRDefault="004C7253" w:rsidP="00552680">
      <w:pPr>
        <w:pStyle w:val="BodyText2"/>
      </w:pPr>
      <w:r>
        <w:t>01.0</w:t>
      </w:r>
      <w:r w:rsidR="00737CAF">
        <w:t>6</w:t>
      </w:r>
      <w:r>
        <w:tab/>
      </w:r>
      <w:r w:rsidR="00A36685" w:rsidRPr="004C7253">
        <w:t>To confirm licensees have established a safety conscious work environment</w:t>
      </w:r>
      <w:r w:rsidR="00F95103">
        <w:t xml:space="preserve"> </w:t>
      </w:r>
      <w:ins w:id="12" w:author="Bream, Jeff" w:date="2021-09-29T14:38:00Z">
        <w:r w:rsidR="00F95103">
          <w:t>(SCWE)</w:t>
        </w:r>
      </w:ins>
      <w:r w:rsidR="00C10734">
        <w:t>.</w:t>
      </w:r>
      <w:r w:rsidRPr="004C7253">
        <w:t xml:space="preserve"> </w:t>
      </w:r>
    </w:p>
    <w:p w14:paraId="7EF0D16F" w14:textId="77777777" w:rsidR="00552680" w:rsidRDefault="005E5FF9" w:rsidP="00552680">
      <w:pPr>
        <w:pStyle w:val="BodyText2"/>
      </w:pPr>
      <w:r w:rsidRPr="003B044B">
        <w:t>01</w:t>
      </w:r>
      <w:r w:rsidR="00234A2D" w:rsidRPr="003B044B">
        <w:t>.</w:t>
      </w:r>
      <w:r w:rsidRPr="003B044B">
        <w:t>0</w:t>
      </w:r>
      <w:r w:rsidR="00737CAF">
        <w:t>7</w:t>
      </w:r>
      <w:r w:rsidRPr="003B044B">
        <w:tab/>
        <w:t xml:space="preserve">To follow-up </w:t>
      </w:r>
      <w:r>
        <w:t>on corrective actions for selected</w:t>
      </w:r>
      <w:r w:rsidRPr="003B044B">
        <w:t xml:space="preserve"> previously identified compliance issues (e.g., non-cited violations (NCVs)).</w:t>
      </w:r>
    </w:p>
    <w:p w14:paraId="383264E1" w14:textId="77777777" w:rsidR="00552680" w:rsidRDefault="001A33AB" w:rsidP="00552680">
      <w:pPr>
        <w:pStyle w:val="BodyText2"/>
      </w:pPr>
      <w:r w:rsidRPr="003D7AF5">
        <w:t>01.</w:t>
      </w:r>
      <w:r w:rsidR="00AF5E3C" w:rsidRPr="003D7AF5">
        <w:t>0</w:t>
      </w:r>
      <w:r w:rsidR="00737CAF" w:rsidRPr="003D7AF5">
        <w:t>8</w:t>
      </w:r>
      <w:r w:rsidRPr="003D7AF5">
        <w:tab/>
      </w:r>
      <w:r w:rsidRPr="00336396">
        <w:rPr>
          <w:i/>
          <w:iCs/>
        </w:rPr>
        <w:t xml:space="preserve">To </w:t>
      </w:r>
      <w:r w:rsidR="000D7FA9" w:rsidRPr="00336396">
        <w:rPr>
          <w:i/>
          <w:iCs/>
        </w:rPr>
        <w:t>verify</w:t>
      </w:r>
      <w:r w:rsidRPr="00336396">
        <w:rPr>
          <w:i/>
          <w:iCs/>
        </w:rPr>
        <w:t xml:space="preserve"> that</w:t>
      </w:r>
      <w:r w:rsidR="000D7FA9" w:rsidRPr="00336396">
        <w:rPr>
          <w:i/>
          <w:iCs/>
        </w:rPr>
        <w:t xml:space="preserve"> licensees are identifying and placing</w:t>
      </w:r>
      <w:r w:rsidR="00635ADA" w:rsidRPr="00336396">
        <w:rPr>
          <w:i/>
          <w:iCs/>
        </w:rPr>
        <w:t xml:space="preserve"> potential</w:t>
      </w:r>
      <w:r w:rsidR="000D7FA9" w:rsidRPr="00336396">
        <w:rPr>
          <w:i/>
          <w:iCs/>
        </w:rPr>
        <w:t xml:space="preserve"> 10 CFR 21—REPORTING OF DEFECTS AND NON-COMPLIANCE</w:t>
      </w:r>
      <w:r w:rsidR="000D7FA9" w:rsidRPr="003B044B">
        <w:rPr>
          <w:i/>
        </w:rPr>
        <w:t xml:space="preserve"> issues into the (CAP) and </w:t>
      </w:r>
      <w:r w:rsidR="00635ADA" w:rsidRPr="003B044B">
        <w:rPr>
          <w:i/>
        </w:rPr>
        <w:t xml:space="preserve">appropriately </w:t>
      </w:r>
      <w:r w:rsidR="000D7FA9" w:rsidRPr="003B044B">
        <w:rPr>
          <w:i/>
        </w:rPr>
        <w:t>evaluating them</w:t>
      </w:r>
      <w:r w:rsidRPr="003B044B">
        <w:rPr>
          <w:i/>
        </w:rPr>
        <w:t>.</w:t>
      </w:r>
      <w:r w:rsidR="00C062E1" w:rsidRPr="003B044B">
        <w:t xml:space="preserve">  [C3]</w:t>
      </w:r>
    </w:p>
    <w:p w14:paraId="7355D516" w14:textId="77777777" w:rsidR="00552680" w:rsidRDefault="003B2816" w:rsidP="00FB6C36">
      <w:pPr>
        <w:pStyle w:val="Heading1"/>
      </w:pPr>
      <w:r>
        <w:t>71152-02</w:t>
      </w:r>
      <w:r w:rsidR="003D7AF5">
        <w:tab/>
      </w:r>
      <w:r>
        <w:t>GENERAL GUIDANCE</w:t>
      </w:r>
    </w:p>
    <w:p w14:paraId="6886BF16" w14:textId="77777777" w:rsidR="00552680" w:rsidRDefault="00900C9A" w:rsidP="00552680">
      <w:pPr>
        <w:pStyle w:val="BodyText"/>
      </w:pPr>
      <w:r w:rsidRPr="003B044B">
        <w:t>The PI&amp;R inspections should follow a performance-based approach to the extent possible.  Inspectors should evaluate products and results of the licensee</w:t>
      </w:r>
      <w:r>
        <w:t>’</w:t>
      </w:r>
      <w:r w:rsidRPr="003B044B">
        <w:t xml:space="preserve">s </w:t>
      </w:r>
      <w:ins w:id="13" w:author="Bream, Jeff" w:date="2021-11-29T09:40:00Z">
        <w:r w:rsidR="005A53D4">
          <w:t>PI&amp;R</w:t>
        </w:r>
      </w:ins>
      <w:r w:rsidRPr="003B044B">
        <w:t xml:space="preserve"> program, including the use of operating experience, assessments, and audits.  Inspectors should focus on the results associated with risk-significant issues.  For the issues that are determined to be performance deficiencies, inspectors should evaluate the causes that relate to cross-cutting </w:t>
      </w:r>
      <w:r>
        <w:t>aspec</w:t>
      </w:r>
      <w:r w:rsidRPr="003B044B">
        <w:t xml:space="preserve">ts for insights on performance.  Inspections performed in accordance with this procedure should focus on the identification of problems and the effectiveness of corrective actions for risk-significant issues rather than the administrative aspects of the </w:t>
      </w:r>
      <w:ins w:id="14" w:author="Bream, Jeff" w:date="2021-11-29T09:40:00Z">
        <w:r w:rsidR="0097315F">
          <w:t>PI&amp;R</w:t>
        </w:r>
      </w:ins>
      <w:r w:rsidRPr="003B044B">
        <w:t xml:space="preserve"> program and associated procedures.  </w:t>
      </w:r>
      <w:r>
        <w:t xml:space="preserve">  </w:t>
      </w:r>
    </w:p>
    <w:p w14:paraId="45FBD2FA" w14:textId="77777777" w:rsidR="00552680" w:rsidRDefault="00F77EFA" w:rsidP="00552680">
      <w:pPr>
        <w:pStyle w:val="BodyText"/>
      </w:pPr>
      <w:r>
        <w:t>The Office of Nuc</w:t>
      </w:r>
      <w:r w:rsidR="0004113A">
        <w:t xml:space="preserve">lear Reactor Regulation, Division of Operating Reactors, Quality </w:t>
      </w:r>
      <w:r w:rsidR="00EC7515">
        <w:t xml:space="preserve">Assurance and Vendor Inspection Branch </w:t>
      </w:r>
      <w:r w:rsidR="00C3709E">
        <w:t xml:space="preserve">should be notified </w:t>
      </w:r>
      <w:r w:rsidR="00900C9A" w:rsidRPr="008E04A9">
        <w:t xml:space="preserve">via email when issues related to potential vendor or supplier deficiencies are reviewed.  </w:t>
      </w:r>
      <w:r w:rsidR="00900C9A" w:rsidRPr="00227A56">
        <w:t>Include</w:t>
      </w:r>
      <w:r w:rsidR="00900C9A" w:rsidRPr="00597E1E">
        <w:t xml:space="preserve"> the vendor’s name and provide a brief description of the deficiency and/or component, as appropriate</w:t>
      </w:r>
    </w:p>
    <w:p w14:paraId="4C8A7CEB" w14:textId="3FC00E92" w:rsidR="00A55C12" w:rsidRPr="003B044B" w:rsidRDefault="00324456" w:rsidP="00552680">
      <w:pPr>
        <w:pStyle w:val="BodyText2"/>
        <w:keepNext/>
      </w:pPr>
      <w:r>
        <w:t>02.01</w:t>
      </w:r>
      <w:r>
        <w:tab/>
      </w:r>
      <w:r w:rsidRPr="00552680">
        <w:rPr>
          <w:u w:val="single"/>
        </w:rPr>
        <w:t>Sample Sel</w:t>
      </w:r>
      <w:r w:rsidR="004441C9" w:rsidRPr="00552680">
        <w:rPr>
          <w:u w:val="single"/>
        </w:rPr>
        <w:t>ection</w:t>
      </w:r>
      <w:bookmarkStart w:id="15" w:name="_Toc247353467"/>
      <w:bookmarkStart w:id="16" w:name="_Toc247358864"/>
      <w:r w:rsidR="00A55C12" w:rsidRPr="00552680">
        <w:rPr>
          <w:u w:val="single"/>
        </w:rPr>
        <w:t xml:space="preserve"> Guidance</w:t>
      </w:r>
      <w:bookmarkEnd w:id="15"/>
      <w:bookmarkEnd w:id="16"/>
      <w:r w:rsidR="00A55C12" w:rsidRPr="003B044B">
        <w:t>.</w:t>
      </w:r>
    </w:p>
    <w:p w14:paraId="792D28B7" w14:textId="2DA29665" w:rsidR="00A55C12" w:rsidRPr="0000064F" w:rsidRDefault="00A55C12" w:rsidP="00552680">
      <w:pPr>
        <w:pStyle w:val="BodyText"/>
      </w:pPr>
      <w:r w:rsidRPr="003B044B">
        <w:t>Inspectors should seek the broadest range of examples from the cornerstones of safety when selecting inspection samples.  Inspectors can obtain insights for determining appropriate samples from discussion with resident or regional inspectors who are familiar with the site’s issues, PI&amp;R pro</w:t>
      </w:r>
      <w:r w:rsidR="00185F02">
        <w:t>gram</w:t>
      </w:r>
      <w:r w:rsidRPr="003B044B">
        <w:t xml:space="preserve">, and previously inspected areas.  In selecting issues for review, inspectors should also use relevant risk insights, such as maintenance rule program basis documents, current licensee risk analysis results or insights, licensee system health reports, and </w:t>
      </w:r>
      <w:ins w:id="17" w:author="Bream, Jeff" w:date="2021-09-29T10:19:00Z">
        <w:r w:rsidR="004E1299">
          <w:t xml:space="preserve">the Plant Risk Information eBook (PRIB) found in the </w:t>
        </w:r>
      </w:ins>
      <w:ins w:id="18" w:author="Bream, Jeff" w:date="2021-09-29T10:20:00Z">
        <w:r w:rsidR="004E1299">
          <w:t>site-specific</w:t>
        </w:r>
        <w:r w:rsidR="00C80182">
          <w:t xml:space="preserve"> SPAR model. </w:t>
        </w:r>
      </w:ins>
    </w:p>
    <w:p w14:paraId="4C142CBC" w14:textId="76421464" w:rsidR="00A55C12" w:rsidRPr="003B044B" w:rsidRDefault="00A55C12" w:rsidP="00552680">
      <w:pPr>
        <w:pStyle w:val="BodyText"/>
      </w:pPr>
      <w:r w:rsidRPr="003B044B">
        <w:t>Inspectors should consider including samples from the sources listed below</w:t>
      </w:r>
      <w:ins w:id="19" w:author="Bream, Jeff" w:date="2021-11-29T13:34:00Z">
        <w:r w:rsidR="00487BED">
          <w:t>.</w:t>
        </w:r>
      </w:ins>
      <w:r w:rsidRPr="003B044B">
        <w:t xml:space="preserve"> The sample</w:t>
      </w:r>
      <w:r w:rsidR="00987255">
        <w:noBreakHyphen/>
      </w:r>
      <w:r w:rsidRPr="003B044B">
        <w:t>selection guidance is intended to help ensure that the NRC can obtain insights into a licensee</w:t>
      </w:r>
      <w:r>
        <w:t>’</w:t>
      </w:r>
      <w:r w:rsidRPr="003B044B">
        <w:t xml:space="preserve">s </w:t>
      </w:r>
      <w:ins w:id="20" w:author="Bream, Jeff" w:date="2021-11-29T09:40:00Z">
        <w:r w:rsidR="00761116">
          <w:t>PI&amp;R</w:t>
        </w:r>
      </w:ins>
      <w:r w:rsidRPr="003B044B">
        <w:t xml:space="preserve"> program throughout an assessment cycle</w:t>
      </w:r>
      <w:ins w:id="21" w:author="Bream, Jeff" w:date="2021-11-29T13:33:00Z">
        <w:r w:rsidR="00906628">
          <w:t>.</w:t>
        </w:r>
      </w:ins>
    </w:p>
    <w:p w14:paraId="0727FC69" w14:textId="77777777" w:rsidR="00552680" w:rsidRDefault="00A55C12" w:rsidP="009A1F9E">
      <w:pPr>
        <w:widowControl/>
        <w:numPr>
          <w:ilvl w:val="0"/>
          <w:numId w:val="5"/>
        </w:numPr>
        <w:spacing w:after="220"/>
      </w:pPr>
      <w:r w:rsidRPr="003B044B">
        <w:t>Licensee-identified issues, including issues identified during audits or self-assessments, and licensee event reports.  The review of licensee event reports should be coordinated with the resident inspectors to effectively utilize inspection resources during the biennial team inspection.  Include a sample of corrective actions that were considered having the highest priority</w:t>
      </w:r>
      <w:r>
        <w:t xml:space="preserve"> including those constituting </w:t>
      </w:r>
      <w:ins w:id="22" w:author="Bream, Jeff" w:date="2021-11-29T09:35:00Z">
        <w:r w:rsidR="00CE5455">
          <w:t>s</w:t>
        </w:r>
        <w:r w:rsidR="000106D3">
          <w:t xml:space="preserve">ignificant </w:t>
        </w:r>
        <w:r w:rsidR="00CE5455">
          <w:t>c</w:t>
        </w:r>
        <w:r w:rsidR="000106D3">
          <w:t>ondition</w:t>
        </w:r>
        <w:r w:rsidR="00CE5455">
          <w:t>s</w:t>
        </w:r>
        <w:r w:rsidR="000106D3">
          <w:t xml:space="preserve"> </w:t>
        </w:r>
        <w:r w:rsidR="00CE5455">
          <w:t>a</w:t>
        </w:r>
        <w:r w:rsidR="000106D3">
          <w:t xml:space="preserve">dverse to quality </w:t>
        </w:r>
        <w:r w:rsidR="00CE5455">
          <w:lastRenderedPageBreak/>
          <w:t>(</w:t>
        </w:r>
      </w:ins>
      <w:r>
        <w:t>SCAQs</w:t>
      </w:r>
      <w:ins w:id="23" w:author="Bream, Jeff" w:date="2021-11-29T09:35:00Z">
        <w:r w:rsidR="00CE5455">
          <w:t>)</w:t>
        </w:r>
      </w:ins>
      <w:r w:rsidRPr="003B044B">
        <w:t>.  The licensee</w:t>
      </w:r>
      <w:r>
        <w:t>’</w:t>
      </w:r>
      <w:r w:rsidRPr="003B044B">
        <w:t xml:space="preserve">s root cause analyses associated with these items should be assessed using the inspection guidance contained in IP 95001, “Supplemental Inspection </w:t>
      </w:r>
      <w:ins w:id="24" w:author="Bream, Jeff" w:date="2021-11-29T14:18:00Z">
        <w:r w:rsidR="00424DED">
          <w:t>Response to Action Matrix</w:t>
        </w:r>
        <w:r w:rsidR="00731210">
          <w:t xml:space="preserve"> Column 2 (Regulatory Response) Inputs</w:t>
        </w:r>
      </w:ins>
      <w:r w:rsidRPr="003B044B">
        <w:t>,” as an aid.</w:t>
      </w:r>
    </w:p>
    <w:p w14:paraId="29595998" w14:textId="77777777" w:rsidR="00552680" w:rsidRDefault="00A55C12" w:rsidP="009A1F9E">
      <w:pPr>
        <w:widowControl/>
        <w:numPr>
          <w:ilvl w:val="0"/>
          <w:numId w:val="5"/>
        </w:numPr>
        <w:spacing w:after="220"/>
      </w:pPr>
      <w:r w:rsidRPr="003B044B">
        <w:t xml:space="preserve">Completed self-assessments/audits, including quality assurance program audits performed to satisfy 10 CFR 50, Appendix B, Criterion XVIII.  </w:t>
      </w:r>
      <w:ins w:id="25" w:author="Bream, Jeff" w:date="2021-11-29T13:32:00Z">
        <w:r w:rsidR="00F23BE9">
          <w:t xml:space="preserve">Inspectors should </w:t>
        </w:r>
      </w:ins>
      <w:r w:rsidR="00F23BE9">
        <w:t>d</w:t>
      </w:r>
      <w:r w:rsidRPr="003B044B">
        <w:t>etermine if the results are consistent with the data collected during this inspection and whether the audits and self-assessments are effectively identifying problems.  Verify that any substantial differences that exist between results from the subject assessment/audit and the results of previous assessments/audits are reasonable.  Review the licensee</w:t>
      </w:r>
      <w:r>
        <w:t>’</w:t>
      </w:r>
      <w:r w:rsidRPr="003B044B">
        <w:t>s response to the assessments/audits to determine if corrective actions were tracked, timely, and appropriate for resolving identified issues.</w:t>
      </w:r>
    </w:p>
    <w:p w14:paraId="68801D5D" w14:textId="77777777" w:rsidR="00552680" w:rsidRDefault="00A55C12" w:rsidP="009A1F9E">
      <w:pPr>
        <w:widowControl/>
        <w:numPr>
          <w:ilvl w:val="0"/>
          <w:numId w:val="5"/>
        </w:numPr>
        <w:spacing w:after="220"/>
      </w:pPr>
      <w:r w:rsidRPr="009A7D98">
        <w:t xml:space="preserve">Quality assurance audits can be an important source of problem identification.  When reviewing quality assurance audits inspectors should be familiar with the licensee's quality assurance topical report/ Quality Assurance Plan and the associated industry standards that the Quality Assurance Plan commits to </w:t>
      </w:r>
      <w:proofErr w:type="gramStart"/>
      <w:r w:rsidRPr="009A7D98">
        <w:t>in order to</w:t>
      </w:r>
      <w:proofErr w:type="gramEnd"/>
      <w:r w:rsidRPr="009A7D98">
        <w:t xml:space="preserve"> determine if the audits are appropriately identifying problems in the Appendix B area the audit is focused on.  If the inspector finds inconsistencies between the conclusions of the audit and the conclusions of the PI&amp;R team, several cycles of audits for that area should be reviewed to determine if the audits were of sufficient depth and scope to adequately assess the appropriate Appendix B audit area.  The collective result of all the Appendix B, Criterion XVIII, quality assurance audits for the two</w:t>
      </w:r>
      <w:r>
        <w:t>-</w:t>
      </w:r>
      <w:r w:rsidRPr="009A7D98">
        <w:t>year cycle should be to "verify compliance with all aspects of the quality assurance program and to determine the effectiveness of the quality assurance program."  The PI&amp;R team should assess the identified inconsistencies to determine if the quality assurance audits are appropriately identifying problems.</w:t>
      </w:r>
    </w:p>
    <w:p w14:paraId="38C4DA7B" w14:textId="5CA83BDD" w:rsidR="00552680" w:rsidRDefault="00A55C12" w:rsidP="009A1F9E">
      <w:pPr>
        <w:widowControl/>
        <w:numPr>
          <w:ilvl w:val="0"/>
          <w:numId w:val="5"/>
        </w:numPr>
        <w:spacing w:after="220"/>
      </w:pPr>
      <w:r w:rsidRPr="00336396">
        <w:rPr>
          <w:i/>
          <w:iCs/>
        </w:rPr>
        <w:t>Safety culture assessments.  A licensee's evaluation of specific cross-cutting aspects, cross-cutting areas, functional departments, or levels (e.g., supervisors or non</w:t>
      </w:r>
      <w:r w:rsidR="00987255" w:rsidRPr="00336396">
        <w:rPr>
          <w:i/>
          <w:iCs/>
        </w:rPr>
        <w:noBreakHyphen/>
      </w:r>
      <w:r w:rsidRPr="00336396">
        <w:rPr>
          <w:i/>
          <w:iCs/>
        </w:rPr>
        <w:t>supervisory workers) may constitute a safety culture assessment review.  Licensee safety culture self-assessments ma</w:t>
      </w:r>
      <w:r w:rsidRPr="004C771B">
        <w:rPr>
          <w:i/>
          <w:iCs/>
        </w:rPr>
        <w:t>y also be reviewed in accordance with Section 02.03 of this IP as an annual follow sample</w:t>
      </w:r>
      <w:r w:rsidRPr="00552680">
        <w:t xml:space="preserve"> </w:t>
      </w:r>
      <w:r w:rsidRPr="003B044B">
        <w:t>[C2]</w:t>
      </w:r>
      <w:r w:rsidR="004C771B">
        <w:t>.</w:t>
      </w:r>
    </w:p>
    <w:p w14:paraId="5AECD174" w14:textId="77777777" w:rsidR="00552680" w:rsidRDefault="00A55C12" w:rsidP="009A1F9E">
      <w:pPr>
        <w:widowControl/>
        <w:numPr>
          <w:ilvl w:val="0"/>
          <w:numId w:val="5"/>
        </w:numPr>
        <w:spacing w:after="220"/>
      </w:pPr>
      <w:r w:rsidRPr="003B044B">
        <w:t xml:space="preserve">Issues related to cited and non-cited violations and documented findings.  During the biennial inspection, </w:t>
      </w:r>
      <w:ins w:id="26" w:author="Bream, Jeff" w:date="2021-11-29T13:38:00Z">
        <w:r w:rsidR="00EE3199">
          <w:t xml:space="preserve">inspectors should </w:t>
        </w:r>
      </w:ins>
      <w:r w:rsidRPr="003B044B">
        <w:t>review the licensee</w:t>
      </w:r>
      <w:r>
        <w:t>’</w:t>
      </w:r>
      <w:r w:rsidRPr="003B044B">
        <w:t xml:space="preserve">s response to a sample of NCVs </w:t>
      </w:r>
      <w:r>
        <w:t xml:space="preserve">in each cornerstone </w:t>
      </w:r>
      <w:r w:rsidRPr="003B044B">
        <w:t>unless no NCVs were identified in the cornerstone.</w:t>
      </w:r>
    </w:p>
    <w:p w14:paraId="1A305B8E" w14:textId="77777777" w:rsidR="00552680" w:rsidRDefault="00A55C12" w:rsidP="009A1F9E">
      <w:pPr>
        <w:widowControl/>
        <w:numPr>
          <w:ilvl w:val="0"/>
          <w:numId w:val="5"/>
        </w:numPr>
        <w:spacing w:after="220"/>
      </w:pPr>
      <w:r w:rsidRPr="00DA7D4B">
        <w:t xml:space="preserve">Issues identified through NRC and industry operating experience exchange mechanisms (e.g., NRC generic communications, reports associated with 10 CFR 21, nuclear steam system supplier vendor reports, Electric Power Research Institute reports, and operating experience reports from similar facilities, NRC Operating experience smart samples). </w:t>
      </w:r>
    </w:p>
    <w:p w14:paraId="5BBE5C31" w14:textId="77777777" w:rsidR="00552680" w:rsidRDefault="00D24491" w:rsidP="009A1F9E">
      <w:pPr>
        <w:widowControl/>
        <w:numPr>
          <w:ilvl w:val="0"/>
          <w:numId w:val="5"/>
        </w:numPr>
        <w:spacing w:after="220"/>
      </w:pPr>
      <w:r w:rsidRPr="00CF3A48">
        <w:t xml:space="preserve">NRC-identified issues during baseline, supplemental, and reactive inspections.  Discuss such issues with respective NRC inspectors and management as part of inspection preparations.  </w:t>
      </w:r>
      <w:ins w:id="27" w:author="Bream, Jeff" w:date="2021-11-30T09:25:00Z">
        <w:r w:rsidR="004E4F2F">
          <w:t xml:space="preserve">If appropriate, </w:t>
        </w:r>
      </w:ins>
      <w:r w:rsidR="004E4F2F">
        <w:rPr>
          <w:noProof/>
        </w:rPr>
        <w:t>t</w:t>
      </w:r>
      <w:r w:rsidRPr="00CF3A48">
        <w:rPr>
          <w:noProof/>
        </w:rPr>
        <w:t>he biennial team inspection sh</w:t>
      </w:r>
      <w:ins w:id="28" w:author="Bream, Jeff" w:date="2021-11-30T09:25:00Z">
        <w:r w:rsidR="004E4F2F">
          <w:rPr>
            <w:noProof/>
          </w:rPr>
          <w:t>ould</w:t>
        </w:r>
      </w:ins>
      <w:r w:rsidRPr="00CF3A48">
        <w:rPr>
          <w:noProof/>
        </w:rPr>
        <w:t xml:space="preserve"> review licensee corrective actions associated with greater than green inspection findings </w:t>
      </w:r>
      <w:ins w:id="29" w:author="Bream, Jeff" w:date="2021-11-30T09:26:00Z">
        <w:r w:rsidR="006B7F78">
          <w:rPr>
            <w:noProof/>
          </w:rPr>
          <w:t xml:space="preserve">and performance indicators </w:t>
        </w:r>
      </w:ins>
      <w:r w:rsidRPr="00CF3A48">
        <w:t>that</w:t>
      </w:r>
      <w:r w:rsidRPr="00CF3A48">
        <w:rPr>
          <w:noProof/>
        </w:rPr>
        <w:t xml:space="preserve"> were not completed by the conclusion of the associated supplemental inspection and which have not been previously completed and subsequently reviewed.  A review of all licensee completed corrective actions for greater than green findings </w:t>
      </w:r>
      <w:ins w:id="30" w:author="Bream, Jeff" w:date="2021-09-29T12:47:00Z">
        <w:r>
          <w:rPr>
            <w:noProof/>
          </w:rPr>
          <w:t xml:space="preserve">and performance indicators </w:t>
        </w:r>
      </w:ins>
      <w:r w:rsidRPr="00CF3A48">
        <w:rPr>
          <w:noProof/>
        </w:rPr>
        <w:t xml:space="preserve">provides additional assurance that the </w:t>
      </w:r>
      <w:r w:rsidRPr="00CF3A48">
        <w:rPr>
          <w:noProof/>
        </w:rPr>
        <w:lastRenderedPageBreak/>
        <w:t>licensee’s completed corrective actions for risk- significant performance issues are sufficient to address the root and contributing causes and prevent recurrence.</w:t>
      </w:r>
    </w:p>
    <w:p w14:paraId="1DED54E7" w14:textId="01A44BC4" w:rsidR="00552680" w:rsidRDefault="00A55C12" w:rsidP="009A1F9E">
      <w:pPr>
        <w:widowControl/>
        <w:numPr>
          <w:ilvl w:val="0"/>
          <w:numId w:val="5"/>
        </w:numPr>
        <w:spacing w:after="220"/>
      </w:pPr>
      <w:bookmarkStart w:id="31" w:name="OLE_LINK13"/>
      <w:r w:rsidRPr="00BB2464">
        <w:rPr>
          <w:iCs/>
        </w:rPr>
        <w:t>Issues captured in databases operated and/or maintained by the site’s corporate office</w:t>
      </w:r>
      <w:bookmarkEnd w:id="31"/>
      <w:r w:rsidRPr="00BB2464">
        <w:rPr>
          <w:iCs/>
        </w:rPr>
        <w:t xml:space="preserve">. </w:t>
      </w:r>
      <w:r w:rsidRPr="00BB2464">
        <w:t xml:space="preserve"> A site’s corporate office may track such issues in a database(s) separate from the site’s </w:t>
      </w:r>
      <w:ins w:id="32" w:author="Bream, Jeff" w:date="2021-11-29T09:42:00Z">
        <w:r w:rsidR="009644A7">
          <w:t>PI&amp;R</w:t>
        </w:r>
      </w:ins>
      <w:r w:rsidRPr="00BB2464">
        <w:t xml:space="preserve"> program.  Inspectors may choose to view the contents of such a database(s) to ensure that issues and operating experience are communicated to affected sites owned or operated by or associated with the corporate entity.  Should an issue be identified on site that warrants follow-up and that issue is captured in the corporate </w:t>
      </w:r>
      <w:ins w:id="33" w:author="Bream, Jeff" w:date="2021-11-29T09:43:00Z">
        <w:r w:rsidR="00600EBA">
          <w:t>PI&amp;R</w:t>
        </w:r>
      </w:ins>
      <w:r w:rsidRPr="00BB2464">
        <w:t xml:space="preserve"> program, then that issue and the licensee’s handling of it should be reviewed, even though it is a corporate </w:t>
      </w:r>
      <w:ins w:id="34" w:author="Bream, Jeff" w:date="2021-11-29T09:42:00Z">
        <w:r w:rsidR="00600EBA">
          <w:t>PI&amp;R</w:t>
        </w:r>
      </w:ins>
      <w:r w:rsidRPr="00BB2464">
        <w:t xml:space="preserve"> program issue.  A review of corporate corrective actions programs can identify important information affecting multiple sites, such as those identified with bio</w:t>
      </w:r>
      <w:r w:rsidR="00987255">
        <w:noBreakHyphen/>
      </w:r>
      <w:r w:rsidRPr="00BB2464">
        <w:t>diesel fuel for which NRR issued Information Notice (IN 2009-02) for example.</w:t>
      </w:r>
    </w:p>
    <w:p w14:paraId="5FE957BB" w14:textId="77777777" w:rsidR="00552680" w:rsidRDefault="00A55C12" w:rsidP="009A1F9E">
      <w:pPr>
        <w:widowControl/>
        <w:numPr>
          <w:ilvl w:val="0"/>
          <w:numId w:val="5"/>
        </w:numPr>
        <w:spacing w:after="220"/>
      </w:pPr>
      <w:r w:rsidRPr="003B044B">
        <w:t>Cause analyses and corrective action documentation associated with</w:t>
      </w:r>
      <w:ins w:id="35" w:author="Bream, Jeff" w:date="2021-11-29T09:36:00Z">
        <w:r w:rsidR="00966FA0">
          <w:t xml:space="preserve"> structures, systems, and components</w:t>
        </w:r>
      </w:ins>
      <w:r w:rsidRPr="003B044B">
        <w:t xml:space="preserve"> </w:t>
      </w:r>
      <w:ins w:id="36" w:author="Bream, Jeff" w:date="2021-11-29T09:36:00Z">
        <w:r w:rsidR="00966FA0">
          <w:t>(</w:t>
        </w:r>
      </w:ins>
      <w:r w:rsidRPr="003B044B">
        <w:t>SSCs</w:t>
      </w:r>
      <w:ins w:id="37" w:author="Bream, Jeff" w:date="2021-11-29T09:36:00Z">
        <w:r w:rsidR="00966FA0">
          <w:t>)</w:t>
        </w:r>
      </w:ins>
      <w:r w:rsidRPr="003B044B">
        <w:t xml:space="preserve"> or functions classified as (a)(1) status in accordance with the Maintenance Rule (10 CFR 50.65).  </w:t>
      </w:r>
      <w:ins w:id="38" w:author="Bream, Jeff" w:date="2021-11-29T13:40:00Z">
        <w:r w:rsidR="00DE6906">
          <w:t xml:space="preserve">Inspectors should </w:t>
        </w:r>
        <w:r w:rsidR="002A5A33">
          <w:t>r</w:t>
        </w:r>
      </w:ins>
      <w:r w:rsidRPr="003B044B">
        <w:t xml:space="preserve">eview the licensee’s trending analysis associated with these SSCs/functions to determine whether the licensee’s </w:t>
      </w:r>
      <w:ins w:id="39" w:author="Bream, Jeff" w:date="2021-11-29T09:43:00Z">
        <w:r w:rsidR="0000609A">
          <w:t>PI&amp;R</w:t>
        </w:r>
      </w:ins>
      <w:r w:rsidRPr="003B044B">
        <w:t xml:space="preserve"> program should have enabled the identification and correction of the adverse trend prior to the SSC/function obtaining (a)(1) status.</w:t>
      </w:r>
    </w:p>
    <w:p w14:paraId="4ADBB43B" w14:textId="77777777" w:rsidR="00552680" w:rsidRDefault="00A55C12" w:rsidP="009A1F9E">
      <w:pPr>
        <w:widowControl/>
        <w:numPr>
          <w:ilvl w:val="0"/>
          <w:numId w:val="5"/>
        </w:numPr>
        <w:spacing w:after="220"/>
      </w:pPr>
      <w:r w:rsidRPr="003B044B">
        <w:t>Cross-cutting issues and other issues identified by safety review committees or other management oversight mechanisms.</w:t>
      </w:r>
    </w:p>
    <w:p w14:paraId="7A4444BB" w14:textId="77777777" w:rsidR="00552680" w:rsidRDefault="00A55C12" w:rsidP="009A1F9E">
      <w:pPr>
        <w:widowControl/>
        <w:numPr>
          <w:ilvl w:val="0"/>
          <w:numId w:val="5"/>
        </w:numPr>
        <w:spacing w:after="220"/>
      </w:pPr>
      <w:r w:rsidRPr="004C771B">
        <w:rPr>
          <w:i/>
          <w:iCs/>
        </w:rPr>
        <w:t>Issues identified through alternative avenues, such as employee concerns or similar programs</w:t>
      </w:r>
      <w:r w:rsidRPr="003B044B">
        <w:t xml:space="preserve"> [C2]</w:t>
      </w:r>
      <w:r w:rsidR="00333BD2">
        <w:t>.</w:t>
      </w:r>
      <w:r w:rsidRPr="003B044B">
        <w:t xml:space="preserve">  Note that some members of the licensee staff may not have authorized access to information about issues that are captured in these programs. Inspectors should accordingly protect this information from disclosure to any unauthorized personnel.  </w:t>
      </w:r>
      <w:proofErr w:type="gramStart"/>
      <w:r w:rsidRPr="003B044B">
        <w:t>In particular, inspectors</w:t>
      </w:r>
      <w:proofErr w:type="gramEnd"/>
      <w:r w:rsidRPr="003B044B">
        <w:t xml:space="preserve"> should limit any verbal and/or written discussions to only those licensee staff that have access rights to the subject records and to inspection team members that have a need-to-know.  Inspectors may need to restrict access to portions of the exit or debrief meetings as appropriate.</w:t>
      </w:r>
    </w:p>
    <w:p w14:paraId="49D0931A" w14:textId="77777777" w:rsidR="00552680" w:rsidRDefault="00A55C12" w:rsidP="009A1F9E">
      <w:pPr>
        <w:widowControl/>
        <w:numPr>
          <w:ilvl w:val="0"/>
          <w:numId w:val="5"/>
        </w:numPr>
        <w:spacing w:after="220"/>
      </w:pPr>
      <w:r w:rsidRPr="00333BD2">
        <w:t>Issues that challenge operator performance including but not limited to:  operator work arounds, Main Control Room deficiencies, operator burdens and challenges, night orders/standing orders, temporary logs, control room and/or equipment operator logs, and work requests/work orders dealing with long standing issues.  Inspectors should also review the corrective actions associated with failed SSCs that resulted in prompt and final operability evaluations.</w:t>
      </w:r>
    </w:p>
    <w:p w14:paraId="7D3885C8" w14:textId="77777777" w:rsidR="00552680" w:rsidRDefault="00A55C12" w:rsidP="009A1F9E">
      <w:pPr>
        <w:widowControl/>
        <w:numPr>
          <w:ilvl w:val="0"/>
          <w:numId w:val="5"/>
        </w:numPr>
        <w:spacing w:after="220"/>
      </w:pPr>
      <w:r w:rsidRPr="006222DA">
        <w:t>Issues that may be age-related (e.g.</w:t>
      </w:r>
      <w:r w:rsidR="0056178A">
        <w:t>,</w:t>
      </w:r>
      <w:r w:rsidRPr="006222DA">
        <w:t xml:space="preserve"> due to aging effects such as loss of material, loss of preload, or cracking).  Plants with renewed licenses have established aging management programs (AMPs) to identify, address, and/or prevent aging effects prior to loss of </w:t>
      </w:r>
      <w:r w:rsidRPr="00335718">
        <w:t xml:space="preserve">intended function for those SSCs within the scope of the AMP. When inspecting degradation or failures that appear to be age-related, inspectors should, in addition to other inspection activities, determine whether the SSC is being managed by an AMP. </w:t>
      </w:r>
      <w:r w:rsidR="0025758D">
        <w:t xml:space="preserve"> </w:t>
      </w:r>
      <w:r w:rsidRPr="00C977A7">
        <w:t xml:space="preserve">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p>
    <w:p w14:paraId="11F9C1E0" w14:textId="77777777" w:rsidR="00552680" w:rsidRDefault="00A55C12" w:rsidP="009A1F9E">
      <w:pPr>
        <w:widowControl/>
        <w:numPr>
          <w:ilvl w:val="0"/>
          <w:numId w:val="5"/>
        </w:numPr>
        <w:spacing w:after="220"/>
      </w:pPr>
      <w:r w:rsidRPr="00552680">
        <w:lastRenderedPageBreak/>
        <w:t>Fatigue-related issues identified through fitness for duty effectiveness reviews or licensee assessments reports, see 10</w:t>
      </w:r>
      <w:r w:rsidRPr="003B044B">
        <w:t> </w:t>
      </w:r>
      <w:r w:rsidRPr="00552680">
        <w:t>CFR</w:t>
      </w:r>
      <w:r w:rsidRPr="003B044B">
        <w:t> </w:t>
      </w:r>
      <w:r w:rsidRPr="00552680">
        <w:t xml:space="preserve">26.717(9).  Refer to </w:t>
      </w:r>
      <w:r w:rsidRPr="003B044B">
        <w:t>IP 93002, “Managing Fatigue” for additional guidance.</w:t>
      </w:r>
    </w:p>
    <w:p w14:paraId="798BBE69" w14:textId="38A0F592" w:rsidR="00A55C12" w:rsidRPr="003B044B" w:rsidRDefault="00A55C12" w:rsidP="00552680">
      <w:pPr>
        <w:pStyle w:val="BodyText2"/>
      </w:pPr>
      <w:bookmarkStart w:id="40" w:name="_Toc247353468"/>
      <w:bookmarkStart w:id="41" w:name="_Toc247358865"/>
      <w:r w:rsidRPr="003B044B">
        <w:t>0</w:t>
      </w:r>
      <w:r w:rsidR="006C4BDA">
        <w:t>2</w:t>
      </w:r>
      <w:r w:rsidRPr="003B044B">
        <w:t>.0</w:t>
      </w:r>
      <w:r w:rsidR="006C4BDA">
        <w:t>2</w:t>
      </w:r>
      <w:r w:rsidRPr="003B044B">
        <w:tab/>
      </w:r>
      <w:r w:rsidRPr="003B044B">
        <w:rPr>
          <w:u w:val="single"/>
        </w:rPr>
        <w:t>Performance Attributes</w:t>
      </w:r>
      <w:bookmarkEnd w:id="40"/>
      <w:bookmarkEnd w:id="41"/>
      <w:r w:rsidRPr="003B044B">
        <w:t>.</w:t>
      </w:r>
    </w:p>
    <w:p w14:paraId="57229CAC" w14:textId="697BD468" w:rsidR="003B2816" w:rsidRDefault="00A55C12" w:rsidP="00552680">
      <w:pPr>
        <w:pStyle w:val="BodyText"/>
      </w:pPr>
      <w:r w:rsidRPr="003B044B">
        <w:t>When evaluating the effectiveness of a licensee’s corrective actions for a particular issue, the nature and (potential) significance of the identified problem must be considered.  While licensees may appropriately consider monetary, plant availability, and other factors when determining significance, the potential impact on nuclear safety and risk should be the primary factors in the licensee</w:t>
      </w:r>
      <w:r>
        <w:t>’</w:t>
      </w:r>
      <w:r w:rsidRPr="003B044B">
        <w:t xml:space="preserve">s classification and prioritization of corrective actions.  Attributes to consider during the </w:t>
      </w:r>
      <w:r w:rsidR="006147E2">
        <w:t xml:space="preserve">baseline PI&amp;R </w:t>
      </w:r>
      <w:r w:rsidRPr="003B044B">
        <w:t xml:space="preserve">review, semiannual trend review, annual follow-up of selected issues, and biennial team inspection are listed </w:t>
      </w:r>
      <w:r w:rsidRPr="002B1DED">
        <w:t>below</w:t>
      </w:r>
      <w:r w:rsidRPr="003B044B">
        <w:t>.  Inspectors are not expected to assess each attribute for every issue selected for follow-up during routine reviews, semiannual trend reviews, or during the annual follow-up of selected issues.  Instead, inspectors may choose to assess licensee performance against selected attributes, as necessary, to be most effective.  Inspectors can also refer to IP 95001 for additional guidance on assessing licensee evaluations of significant performance issues.</w:t>
      </w:r>
    </w:p>
    <w:p w14:paraId="77CBB697" w14:textId="77777777" w:rsidR="00813FB4" w:rsidRDefault="00C838B4" w:rsidP="009A1F9E">
      <w:pPr>
        <w:widowControl/>
        <w:numPr>
          <w:ilvl w:val="0"/>
          <w:numId w:val="10"/>
        </w:numPr>
        <w:spacing w:after="220"/>
      </w:pPr>
      <w:r>
        <w:t xml:space="preserve">Complete, accurate, and timely documentation of the identified problem in the </w:t>
      </w:r>
      <w:ins w:id="42" w:author="Bream, Jeff" w:date="2021-11-29T09:44:00Z">
        <w:r w:rsidR="0000609A">
          <w:t>PI&amp;R</w:t>
        </w:r>
      </w:ins>
      <w:r>
        <w:t xml:space="preserve"> program.</w:t>
      </w:r>
    </w:p>
    <w:p w14:paraId="3E673802" w14:textId="77777777" w:rsidR="00813FB4" w:rsidRDefault="00C838B4" w:rsidP="009A1F9E">
      <w:pPr>
        <w:widowControl/>
        <w:numPr>
          <w:ilvl w:val="0"/>
          <w:numId w:val="10"/>
        </w:numPr>
        <w:spacing w:after="220"/>
      </w:pPr>
      <w:r>
        <w:t>Evaluation and timely disposition of operability and reportability issues.  Refer to IMC 0326, Operability Determinations, for additional guidance.</w:t>
      </w:r>
    </w:p>
    <w:p w14:paraId="7350497A" w14:textId="77777777" w:rsidR="00813FB4" w:rsidRDefault="00C838B4" w:rsidP="009A1F9E">
      <w:pPr>
        <w:widowControl/>
        <w:numPr>
          <w:ilvl w:val="0"/>
          <w:numId w:val="10"/>
        </w:numPr>
        <w:spacing w:after="220"/>
      </w:pPr>
      <w:r>
        <w:t>Consideration of extent of condition and cause, generic implications, common cause, and previous occurrences.</w:t>
      </w:r>
    </w:p>
    <w:p w14:paraId="6A38F06F" w14:textId="77777777" w:rsidR="00813FB4" w:rsidRDefault="00C838B4" w:rsidP="009A1F9E">
      <w:pPr>
        <w:widowControl/>
        <w:numPr>
          <w:ilvl w:val="0"/>
          <w:numId w:val="10"/>
        </w:numPr>
        <w:spacing w:after="220"/>
      </w:pPr>
      <w:r>
        <w:t>Classification and prioritization of the problem’s resolution commensurate with the safety significance.</w:t>
      </w:r>
    </w:p>
    <w:p w14:paraId="4FECA425" w14:textId="77777777" w:rsidR="00813FB4" w:rsidRDefault="00C838B4" w:rsidP="009A1F9E">
      <w:pPr>
        <w:widowControl/>
        <w:numPr>
          <w:ilvl w:val="0"/>
          <w:numId w:val="10"/>
        </w:numPr>
        <w:spacing w:after="220"/>
      </w:pPr>
      <w:r>
        <w:t>Identification of root and contributing causes of the problem.  The identification of the significant condition adverse to quality, the cause of the condition, and the corrective action taken shall be documented and reported to appropriate levels of management.  Inspectors may use guidance contained in IP 95001 as an aid in assessing the adequacy of licensee root cause analyses.</w:t>
      </w:r>
    </w:p>
    <w:p w14:paraId="2119D7D1" w14:textId="77777777" w:rsidR="00813FB4" w:rsidRDefault="00C838B4" w:rsidP="009A1F9E">
      <w:pPr>
        <w:widowControl/>
        <w:numPr>
          <w:ilvl w:val="0"/>
          <w:numId w:val="10"/>
        </w:numPr>
        <w:spacing w:after="220"/>
      </w:pPr>
      <w:r>
        <w:t>Identification of corrective actions that are appropriately focused to correct the problem (and to address the root and contributing causes for significant conditions adverse to quality).</w:t>
      </w:r>
    </w:p>
    <w:p w14:paraId="475303C0" w14:textId="77777777" w:rsidR="00813FB4" w:rsidRDefault="00C838B4" w:rsidP="009A1F9E">
      <w:pPr>
        <w:widowControl/>
        <w:numPr>
          <w:ilvl w:val="0"/>
          <w:numId w:val="10"/>
        </w:numPr>
        <w:spacing w:after="220"/>
      </w:pPr>
      <w:r>
        <w:t xml:space="preserve">Completion of corrective actions in a timely manner commensurate with the safety significance of the issue.  Included within this attribute would be justifications for extending corrective action due dates and interim corrective actions if permanent corrective actions require significant time to implement.  </w:t>
      </w:r>
    </w:p>
    <w:p w14:paraId="243C922C" w14:textId="77777777" w:rsidR="00813FB4" w:rsidRDefault="00C838B4" w:rsidP="009A1F9E">
      <w:pPr>
        <w:widowControl/>
        <w:numPr>
          <w:ilvl w:val="0"/>
          <w:numId w:val="10"/>
        </w:numPr>
        <w:spacing w:after="220"/>
      </w:pPr>
      <w:r>
        <w:t>Action taken results in the correction of the identified problem. In the case of significant conditions adverse to quality, the corrective action taken shall preclude repetition.</w:t>
      </w:r>
    </w:p>
    <w:p w14:paraId="51AF4189" w14:textId="77777777" w:rsidR="00813FB4" w:rsidRDefault="00C838B4" w:rsidP="009A1F9E">
      <w:pPr>
        <w:widowControl/>
        <w:numPr>
          <w:ilvl w:val="0"/>
          <w:numId w:val="10"/>
        </w:numPr>
        <w:spacing w:after="220"/>
      </w:pPr>
      <w:r>
        <w:t>Identification of negative trends associated with human or equipment performance that can potentially impact nuclear safety. (semiannual trend and biennial team inspection only)</w:t>
      </w:r>
    </w:p>
    <w:p w14:paraId="40147867" w14:textId="77777777" w:rsidR="00813FB4" w:rsidRDefault="00C838B4" w:rsidP="009A1F9E">
      <w:pPr>
        <w:widowControl/>
        <w:numPr>
          <w:ilvl w:val="0"/>
          <w:numId w:val="10"/>
        </w:numPr>
        <w:spacing w:after="220"/>
      </w:pPr>
      <w:r>
        <w:lastRenderedPageBreak/>
        <w:t>Operating experience is adequately evaluated for applicability, and applicable lessons learned are communicated to appropriate organizations and implemented.</w:t>
      </w:r>
    </w:p>
    <w:p w14:paraId="4F0BDF30" w14:textId="77777777" w:rsidR="00813FB4" w:rsidRDefault="00C838B4" w:rsidP="009A1F9E">
      <w:pPr>
        <w:widowControl/>
        <w:numPr>
          <w:ilvl w:val="0"/>
          <w:numId w:val="10"/>
        </w:numPr>
        <w:spacing w:after="220"/>
      </w:pPr>
      <w:r>
        <w:t>Self-assessments and audits are effective at identifying issues, which are evaluated and resolved commensurate with their significance. (biennial team inspection only)</w:t>
      </w:r>
    </w:p>
    <w:p w14:paraId="2DCEB981" w14:textId="77777777" w:rsidR="00813FB4" w:rsidRDefault="00C838B4" w:rsidP="009A1F9E">
      <w:pPr>
        <w:widowControl/>
        <w:numPr>
          <w:ilvl w:val="0"/>
          <w:numId w:val="10"/>
        </w:numPr>
        <w:spacing w:after="220"/>
      </w:pPr>
      <w:r>
        <w:t>For NRC-identified issue(s), evaluate whether opportunities to identify the problem(s) by the licensee were missed in the past and if prior attempts by the licensee to remedy the problems were adequate. (biennial team inspection only)</w:t>
      </w:r>
    </w:p>
    <w:p w14:paraId="31A699C8" w14:textId="5A19E0B7" w:rsidR="00C838B4" w:rsidRDefault="00C838B4" w:rsidP="00987255">
      <w:pPr>
        <w:pStyle w:val="BodyText2"/>
        <w:ind w:left="1080" w:hanging="1080"/>
      </w:pPr>
      <w:r>
        <w:t>NOTE:</w:t>
      </w:r>
      <w:r w:rsidR="008643FB">
        <w:tab/>
      </w:r>
      <w:r>
        <w:t>Issues identified during the Baseline PI&amp;R review and semiannual trend may be deferred to an annual follow-up of selected issues or the biennial team inspection.</w:t>
      </w:r>
    </w:p>
    <w:p w14:paraId="2CE78950" w14:textId="2B5D35A5" w:rsidR="00414F78" w:rsidRPr="003B044B" w:rsidRDefault="00414F78" w:rsidP="00813FB4">
      <w:pPr>
        <w:pStyle w:val="BodyText2"/>
        <w:keepNext/>
        <w:widowControl/>
      </w:pPr>
      <w:r w:rsidRPr="003B044B">
        <w:t>0</w:t>
      </w:r>
      <w:r w:rsidR="00E20866">
        <w:t>2</w:t>
      </w:r>
      <w:r w:rsidRPr="003B044B">
        <w:t>.0</w:t>
      </w:r>
      <w:r w:rsidR="00E20866">
        <w:t>3</w:t>
      </w:r>
      <w:r w:rsidRPr="003B044B">
        <w:tab/>
      </w:r>
      <w:r w:rsidRPr="00813FB4">
        <w:rPr>
          <w:u w:val="single"/>
        </w:rPr>
        <w:t>Documentation Guidance</w:t>
      </w:r>
      <w:r w:rsidRPr="003B044B">
        <w:t>.</w:t>
      </w:r>
    </w:p>
    <w:p w14:paraId="0A3991FE" w14:textId="77777777" w:rsidR="00414F78" w:rsidRPr="003B044B" w:rsidRDefault="00414F78" w:rsidP="00552680">
      <w:pPr>
        <w:pStyle w:val="BodyText"/>
      </w:pPr>
      <w:r w:rsidRPr="003B044B">
        <w:t>The level of documentation for PI&amp;R inspection activities differs from that used for other baseline inspection activities by allowing the documentation of observations and assessments.</w:t>
      </w:r>
    </w:p>
    <w:p w14:paraId="3C61C0B3" w14:textId="3AA9D130" w:rsidR="00414F78" w:rsidRPr="0025758D" w:rsidRDefault="00504FE1" w:rsidP="009A1F9E">
      <w:pPr>
        <w:widowControl/>
        <w:numPr>
          <w:ilvl w:val="0"/>
          <w:numId w:val="11"/>
        </w:numPr>
        <w:spacing w:after="220"/>
        <w:rPr>
          <w:u w:val="single"/>
        </w:rPr>
      </w:pPr>
      <w:ins w:id="43" w:author="Bream, Jeff" w:date="2021-09-29T08:12:00Z">
        <w:r>
          <w:t xml:space="preserve">Baseline PI&amp;R </w:t>
        </w:r>
      </w:ins>
      <w:r w:rsidR="00414F78" w:rsidRPr="0025758D">
        <w:rPr>
          <w:u w:val="single"/>
        </w:rPr>
        <w:t>Review</w:t>
      </w:r>
      <w:r w:rsidR="00414F78" w:rsidRPr="003B044B">
        <w:t xml:space="preserve">. </w:t>
      </w:r>
      <w:ins w:id="44" w:author="Bream, Jeff" w:date="2021-11-29T14:46:00Z">
        <w:r w:rsidR="007D33CE">
          <w:t xml:space="preserve">Completion of </w:t>
        </w:r>
      </w:ins>
      <w:ins w:id="45" w:author="Bream, Jeff" w:date="2021-11-29T14:47:00Z">
        <w:r w:rsidR="00C814A1">
          <w:t xml:space="preserve">a </w:t>
        </w:r>
      </w:ins>
      <w:ins w:id="46" w:author="Bream, Jeff" w:date="2021-11-29T14:46:00Z">
        <w:r w:rsidR="007D33CE">
          <w:t xml:space="preserve">baseline inspection </w:t>
        </w:r>
      </w:ins>
      <w:ins w:id="47" w:author="Bream, Jeff" w:date="2021-11-29T14:47:00Z">
        <w:r w:rsidR="00C814A1">
          <w:t xml:space="preserve">procedure </w:t>
        </w:r>
      </w:ins>
      <w:ins w:id="48" w:author="Bream, Jeff" w:date="2021-11-29T14:46:00Z">
        <w:r w:rsidR="007D33CE">
          <w:t>scope</w:t>
        </w:r>
      </w:ins>
      <w:ins w:id="49" w:author="Bream, Jeff" w:date="2021-11-29T14:47:00Z">
        <w:r w:rsidR="00CD476F">
          <w:t xml:space="preserve"> constitutes completion of the </w:t>
        </w:r>
      </w:ins>
      <w:ins w:id="50" w:author="Bream, Jeff" w:date="2021-09-29T08:12:00Z">
        <w:r w:rsidR="00D22EFA">
          <w:t xml:space="preserve">baseline </w:t>
        </w:r>
      </w:ins>
      <w:ins w:id="51" w:author="Bream, Jeff" w:date="2021-09-29T08:13:00Z">
        <w:r w:rsidR="00D22EFA">
          <w:t xml:space="preserve">PI&amp;R </w:t>
        </w:r>
      </w:ins>
      <w:r w:rsidR="00414F78" w:rsidRPr="003B044B">
        <w:t>review.</w:t>
      </w:r>
    </w:p>
    <w:p w14:paraId="2C2FB9E5" w14:textId="42C3DDAA" w:rsidR="00414F78" w:rsidRPr="003B044B" w:rsidRDefault="00414F78" w:rsidP="009A1F9E">
      <w:pPr>
        <w:widowControl/>
        <w:numPr>
          <w:ilvl w:val="0"/>
          <w:numId w:val="11"/>
        </w:numPr>
        <w:spacing w:after="220"/>
        <w:rPr>
          <w:u w:val="single"/>
        </w:rPr>
      </w:pPr>
      <w:r w:rsidRPr="003B044B">
        <w:rPr>
          <w:u w:val="single"/>
        </w:rPr>
        <w:t>Semiannual Trend Review</w:t>
      </w:r>
      <w:r w:rsidRPr="003B044B">
        <w:t>.  On a semiannual basis, a section should be added to the quarterly integrated inspection report to document the inspectors’ observations and assessments of trends that might indicate the existence of a more significant safety issue as they relate to the performance attributes discussed in Section 0</w:t>
      </w:r>
      <w:r w:rsidR="006F1C1F">
        <w:t>2</w:t>
      </w:r>
      <w:r w:rsidRPr="003B044B">
        <w:t>.0</w:t>
      </w:r>
      <w:r w:rsidR="006F1C1F">
        <w:t>2</w:t>
      </w:r>
      <w:r w:rsidRPr="003B044B">
        <w:t xml:space="preserve">.  </w:t>
      </w:r>
      <w:r w:rsidR="00F8273D">
        <w:t>T</w:t>
      </w:r>
      <w:r w:rsidRPr="003B044B">
        <w:t>he level of documentation for the trend review should include trends that might not rise to the level of an inspection finding.</w:t>
      </w:r>
    </w:p>
    <w:p w14:paraId="6ED0EDE3" w14:textId="734729E7" w:rsidR="00414F78" w:rsidRPr="003B044B" w:rsidRDefault="00414F78" w:rsidP="009A1F9E">
      <w:pPr>
        <w:widowControl/>
        <w:numPr>
          <w:ilvl w:val="0"/>
          <w:numId w:val="11"/>
        </w:numPr>
        <w:spacing w:after="220"/>
      </w:pPr>
      <w:r w:rsidRPr="00977604">
        <w:rPr>
          <w:noProof/>
          <w:u w:val="single"/>
        </w:rPr>
        <w:t xml:space="preserve">Annual </w:t>
      </w:r>
      <w:r w:rsidRPr="00977604">
        <w:rPr>
          <w:u w:val="single"/>
        </w:rPr>
        <w:t>Follow-up of Selected Issues</w:t>
      </w:r>
      <w:r w:rsidRPr="003B044B">
        <w:t xml:space="preserve">.  The basis for the selection and the scope of review of each sample should be documented in the integrated inspection report.  In general, issues associated with PI&amp;R programs should also be documented in the report.  This documentation should include </w:t>
      </w:r>
      <w:proofErr w:type="gramStart"/>
      <w:r w:rsidRPr="003B044B">
        <w:t>factual information</w:t>
      </w:r>
      <w:proofErr w:type="gramEnd"/>
      <w:r w:rsidRPr="003B044B">
        <w:t xml:space="preserve"> that relates to the performance attributes discussed in Section 0</w:t>
      </w:r>
      <w:r w:rsidR="00DD7B66">
        <w:t>2</w:t>
      </w:r>
      <w:r w:rsidRPr="003B044B">
        <w:t>.0</w:t>
      </w:r>
      <w:r w:rsidR="00DD7B66">
        <w:t>2</w:t>
      </w:r>
      <w:r w:rsidRPr="003B044B">
        <w:t xml:space="preserve"> if that information indicates licensee performance weaknesses.  This documentation standard is different from the standard used to document issues elsewhere in the quarterly integrated inspection reports.  Assessments of PI&amp;R program effectiveness will not be performed during these inspections – such assessments will be performed only during the biennial team inspection.  Technical issues associated with other inspectable areas and cornerstones should also be documented in those sections of the report.</w:t>
      </w:r>
    </w:p>
    <w:p w14:paraId="083DCD3C" w14:textId="3D1B7654" w:rsidR="00414F78" w:rsidRPr="00B63400" w:rsidRDefault="00414F78" w:rsidP="009A1F9E">
      <w:pPr>
        <w:widowControl/>
        <w:numPr>
          <w:ilvl w:val="0"/>
          <w:numId w:val="11"/>
        </w:numPr>
        <w:spacing w:after="220"/>
      </w:pPr>
      <w:r w:rsidRPr="00947F8D">
        <w:rPr>
          <w:u w:val="single"/>
        </w:rPr>
        <w:t>Biennial Team Inspection</w:t>
      </w:r>
      <w:r w:rsidRPr="003B044B">
        <w:t xml:space="preserve">.  At the completion of inspection activities, the team should develop a clear and concise discussion of the results of their review.  This discussion should also be supported by the inspection activities, including those activities from the </w:t>
      </w:r>
      <w:r w:rsidR="007562FA">
        <w:t xml:space="preserve">baseline PI&amp;R </w:t>
      </w:r>
      <w:r w:rsidRPr="003B044B">
        <w:t xml:space="preserve">reviews, semiannual trend reviews, and annual follow-up of selected issues, conducted since the last biennial assessment of the licensee’s PI&amp;R program. The discussion should be documented in the inspection report for the biennial team </w:t>
      </w:r>
      <w:r w:rsidRPr="00B63400">
        <w:t>inspection.  IMC 061</w:t>
      </w:r>
      <w:r w:rsidR="00703648">
        <w:t>1</w:t>
      </w:r>
      <w:r w:rsidRPr="00B63400">
        <w:t>, Appendix D provides additional specific and unique guidance beyond that contained in IMC 061</w:t>
      </w:r>
      <w:r w:rsidR="00703648">
        <w:t>1</w:t>
      </w:r>
      <w:r w:rsidRPr="00B63400">
        <w:t xml:space="preserve"> for documenting the biennial PI&amp;R inspections.</w:t>
      </w:r>
    </w:p>
    <w:p w14:paraId="242A688A" w14:textId="6F937821" w:rsidR="000C2593" w:rsidRDefault="000C2593" w:rsidP="00813FB4">
      <w:pPr>
        <w:pStyle w:val="BodyText2"/>
        <w:keepNext/>
        <w:widowControl/>
        <w:rPr>
          <w:u w:val="single"/>
        </w:rPr>
      </w:pPr>
      <w:r>
        <w:lastRenderedPageBreak/>
        <w:t>02.04</w:t>
      </w:r>
      <w:r>
        <w:tab/>
      </w:r>
      <w:r w:rsidR="000C2BBA" w:rsidRPr="000C2BBA">
        <w:rPr>
          <w:u w:val="single"/>
        </w:rPr>
        <w:t>Biennial PI&amp;R Inspection Planning</w:t>
      </w:r>
    </w:p>
    <w:p w14:paraId="34F51F3D" w14:textId="0DFBD1E5" w:rsidR="000C2BBA" w:rsidRPr="00813FB4" w:rsidRDefault="000C2BBA" w:rsidP="00813FB4">
      <w:pPr>
        <w:pStyle w:val="BodyText3"/>
      </w:pPr>
      <w:r w:rsidRPr="00813FB4">
        <w:t>Inspectors should obtain licensee administrative procedures that control the identification, evaluation, and resolution of problems.  Selected licensee documents needed to support the inspection may be obtained prior to the inspection.  These documents should only be reviewed to provide the inspectors with sufficient knowledge of the licensee’s programs and processes, as necessary, to conduct an effective and efficient inspection.</w:t>
      </w:r>
    </w:p>
    <w:p w14:paraId="5ECF56F2" w14:textId="1FCAED6A" w:rsidR="000C2BBA" w:rsidRPr="003B044B" w:rsidRDefault="000C2BBA" w:rsidP="00813FB4">
      <w:pPr>
        <w:pStyle w:val="BodyText3"/>
      </w:pPr>
      <w:r w:rsidRPr="003B044B">
        <w:t xml:space="preserve">Inspectors should obtain and review documents for the in-office review, such as a list of corrective action documents issued from the time of the last biennial team inspection (e.g., a list of work orders, work requests, temporary modifications, calibration failures, condition/problem identification reports, operability evaluations and determinations, etc.).  In addition, inspectors should obtain relevant licensee </w:t>
      </w:r>
      <w:ins w:id="52" w:author="Bream, Jeff" w:date="2021-11-29T09:44:00Z">
        <w:r w:rsidR="00713239">
          <w:t>PI&amp;R</w:t>
        </w:r>
      </w:ins>
      <w:r w:rsidRPr="003B044B">
        <w:t xml:space="preserve"> program assessments, program performance information, trend reports, and licensee safety culture assessments.  Refer to IMC 0620, “Inspection Documents and Records” for more information on requesting documents for inspection preparation.</w:t>
      </w:r>
    </w:p>
    <w:p w14:paraId="77801FC7" w14:textId="77777777" w:rsidR="000C2BBA" w:rsidRDefault="000C2BBA" w:rsidP="00813FB4">
      <w:pPr>
        <w:pStyle w:val="BodyText3"/>
      </w:pPr>
      <w:r w:rsidRPr="003B044B">
        <w:t>Inspectors should obtain and review all NRC inspection reports issued since the last biennial team inspection to determine:</w:t>
      </w:r>
    </w:p>
    <w:p w14:paraId="5E10D501" w14:textId="77777777" w:rsidR="000C2BBA" w:rsidRPr="003B044B" w:rsidRDefault="000C2BBA" w:rsidP="009A1F9E">
      <w:pPr>
        <w:numPr>
          <w:ilvl w:val="0"/>
          <w:numId w:val="4"/>
        </w:numPr>
        <w:tabs>
          <w:tab w:val="clear" w:pos="1170"/>
        </w:tabs>
        <w:spacing w:after="220"/>
        <w:ind w:left="1037" w:hanging="317"/>
      </w:pPr>
      <w:r w:rsidRPr="003B044B">
        <w:t>the extent to which licensee actions in response to NCVs and findings have been sampled by routine reviews of licensee PI&amp;R activities, and</w:t>
      </w:r>
    </w:p>
    <w:p w14:paraId="15450004" w14:textId="4702C038" w:rsidR="000C2BBA" w:rsidRPr="003B044B" w:rsidRDefault="000C2BBA" w:rsidP="009A1F9E">
      <w:pPr>
        <w:numPr>
          <w:ilvl w:val="0"/>
          <w:numId w:val="4"/>
        </w:numPr>
        <w:tabs>
          <w:tab w:val="clear" w:pos="1170"/>
        </w:tabs>
        <w:spacing w:after="220"/>
        <w:ind w:left="1037" w:hanging="317"/>
      </w:pPr>
      <w:r w:rsidRPr="003B044B">
        <w:t xml:space="preserve">if any trends or patterns in </w:t>
      </w:r>
      <w:ins w:id="53" w:author="Bream, Jeff" w:date="2021-11-29T09:45:00Z">
        <w:r w:rsidR="00E7161F">
          <w:t>PI&amp;R</w:t>
        </w:r>
      </w:ins>
      <w:r w:rsidRPr="003B044B">
        <w:t xml:space="preserve"> program or performance issues warrant additional sampling to confirm.  For example, a series of issues associated with </w:t>
      </w:r>
      <w:r>
        <w:t>“</w:t>
      </w:r>
      <w:r w:rsidRPr="003B044B">
        <w:t>failure to follow procedures</w:t>
      </w:r>
      <w:r>
        <w:t>”</w:t>
      </w:r>
      <w:r w:rsidRPr="003B044B">
        <w:t xml:space="preserve"> within one cornerstone may indicate a corrective action performance deficiency within a portion of the licensee</w:t>
      </w:r>
      <w:r>
        <w:t>’</w:t>
      </w:r>
      <w:r w:rsidRPr="003B044B">
        <w:t xml:space="preserve">s organization; a series of issues associated with failure to follow procedures in multiple cornerstones may indicate a broader concern.  Also, a lack of licensee-identified corrective action issues within a particular organization may be indicative of a problem with the identification threshold.  Consider the need to follow-up on performance trends documented </w:t>
      </w:r>
      <w:proofErr w:type="gramStart"/>
      <w:r w:rsidRPr="003B044B">
        <w:t>as a result of</w:t>
      </w:r>
      <w:proofErr w:type="gramEnd"/>
      <w:r w:rsidRPr="003B044B">
        <w:t xml:space="preserve"> the semiannual trend review.</w:t>
      </w:r>
    </w:p>
    <w:p w14:paraId="48435557" w14:textId="77777777" w:rsidR="00C374B9" w:rsidRDefault="00C374B9">
      <w:pPr>
        <w:widowControl/>
        <w:autoSpaceDE/>
        <w:autoSpaceDN/>
        <w:adjustRightInd/>
      </w:pPr>
      <w:bookmarkStart w:id="54" w:name="_Toc247353453"/>
      <w:bookmarkStart w:id="55" w:name="_Toc247358848"/>
      <w:r>
        <w:br w:type="page"/>
      </w:r>
    </w:p>
    <w:p w14:paraId="1BA9B3FB" w14:textId="3191FA7D" w:rsidR="001A47EC" w:rsidRPr="003B044B" w:rsidRDefault="001A47EC" w:rsidP="00FB6C36">
      <w:pPr>
        <w:pStyle w:val="Heading1"/>
      </w:pPr>
      <w:r w:rsidRPr="003B044B">
        <w:lastRenderedPageBreak/>
        <w:t>71152-0</w:t>
      </w:r>
      <w:r w:rsidR="003B2816">
        <w:t>3</w:t>
      </w:r>
      <w:r w:rsidRPr="003B044B">
        <w:tab/>
        <w:t>INSPECTION REQUIREMENTS</w:t>
      </w:r>
      <w:bookmarkEnd w:id="54"/>
      <w:bookmarkEnd w:id="55"/>
    </w:p>
    <w:p w14:paraId="035598B3" w14:textId="617A1192" w:rsidR="001A47EC" w:rsidRPr="003B044B" w:rsidRDefault="001A47EC" w:rsidP="00552680">
      <w:pPr>
        <w:pStyle w:val="BodyText"/>
      </w:pPr>
      <w:r w:rsidRPr="003B044B">
        <w:t xml:space="preserve">PI&amp;R activities are reviewed in </w:t>
      </w:r>
      <w:r w:rsidR="0023555A" w:rsidRPr="003B044B">
        <w:t>four</w:t>
      </w:r>
      <w:r w:rsidR="00FC1E8F" w:rsidRPr="003B044B">
        <w:t xml:space="preserve"> </w:t>
      </w:r>
      <w:r w:rsidRPr="003B044B">
        <w:t>locations</w:t>
      </w:r>
      <w:r w:rsidR="00276D07" w:rsidRPr="003B044B">
        <w:t xml:space="preserve"> within the baseline inspection program</w:t>
      </w:r>
      <w:r w:rsidRPr="003B044B">
        <w:t xml:space="preserve">: </w:t>
      </w:r>
      <w:r w:rsidR="00612EA8">
        <w:t xml:space="preserve">baseline </w:t>
      </w:r>
      <w:r w:rsidR="00421436" w:rsidRPr="003B044B">
        <w:t>review</w:t>
      </w:r>
      <w:r w:rsidR="007806C1" w:rsidRPr="003B044B">
        <w:t>s</w:t>
      </w:r>
      <w:r w:rsidR="00237AA2" w:rsidRPr="003B044B">
        <w:t xml:space="preserve">; </w:t>
      </w:r>
      <w:r w:rsidR="004B67DD" w:rsidRPr="003B044B">
        <w:t xml:space="preserve">semiannual </w:t>
      </w:r>
      <w:r w:rsidR="0023555A" w:rsidRPr="003B044B">
        <w:t>trend review</w:t>
      </w:r>
      <w:r w:rsidR="007806C1" w:rsidRPr="003B044B">
        <w:t>s</w:t>
      </w:r>
      <w:r w:rsidR="0023555A" w:rsidRPr="003B044B">
        <w:t xml:space="preserve">; </w:t>
      </w:r>
      <w:r w:rsidRPr="003B044B">
        <w:t xml:space="preserve">follow-up </w:t>
      </w:r>
      <w:r w:rsidR="009812E9" w:rsidRPr="003B044B">
        <w:t xml:space="preserve">of </w:t>
      </w:r>
      <w:r w:rsidRPr="003B044B">
        <w:t>selected issues; and biennial team inspection</w:t>
      </w:r>
      <w:r w:rsidR="007806C1" w:rsidRPr="003B044B">
        <w:t>s</w:t>
      </w:r>
      <w:r w:rsidRPr="003B044B">
        <w:t xml:space="preserve"> as </w:t>
      </w:r>
      <w:r w:rsidR="00276D07" w:rsidRPr="003B044B">
        <w:t>discussed</w:t>
      </w:r>
      <w:r w:rsidR="009C39DF" w:rsidRPr="003B044B">
        <w:t xml:space="preserve"> in the following sections</w:t>
      </w:r>
      <w:r w:rsidRPr="003B044B">
        <w:t>.</w:t>
      </w:r>
    </w:p>
    <w:p w14:paraId="0D05D576" w14:textId="60C1722A" w:rsidR="001A47EC" w:rsidRPr="003B044B" w:rsidRDefault="001A47EC" w:rsidP="005A4A05">
      <w:pPr>
        <w:pStyle w:val="BodyText2"/>
      </w:pPr>
      <w:bookmarkStart w:id="56" w:name="_Toc247353454"/>
      <w:bookmarkStart w:id="57" w:name="_Toc247358849"/>
      <w:r w:rsidRPr="003B044B">
        <w:t>0</w:t>
      </w:r>
      <w:ins w:id="58" w:author="Bream, Jeff" w:date="2021-09-27T15:18:00Z">
        <w:r w:rsidR="00CC79E0">
          <w:t>3</w:t>
        </w:r>
      </w:ins>
      <w:r w:rsidRPr="003B044B">
        <w:t>.01</w:t>
      </w:r>
      <w:r w:rsidRPr="003B044B">
        <w:tab/>
      </w:r>
      <w:ins w:id="59" w:author="Bream, Jeff" w:date="2021-09-27T14:15:00Z">
        <w:r w:rsidR="00FF3C9B" w:rsidRPr="002E7591">
          <w:rPr>
            <w:u w:val="single"/>
          </w:rPr>
          <w:t xml:space="preserve">Baseline </w:t>
        </w:r>
      </w:ins>
      <w:ins w:id="60" w:author="Bream, Jeff" w:date="2021-09-27T15:09:00Z">
        <w:r w:rsidR="00EF11E9" w:rsidRPr="002E7591">
          <w:rPr>
            <w:u w:val="single"/>
          </w:rPr>
          <w:t xml:space="preserve">PI&amp;R </w:t>
        </w:r>
      </w:ins>
      <w:r w:rsidRPr="003B044B">
        <w:rPr>
          <w:u w:val="single"/>
        </w:rPr>
        <w:t>Review</w:t>
      </w:r>
      <w:bookmarkEnd w:id="56"/>
      <w:bookmarkEnd w:id="57"/>
      <w:r w:rsidR="00F201A1" w:rsidRPr="003B044B">
        <w:t>.</w:t>
      </w:r>
    </w:p>
    <w:p w14:paraId="0100CA91" w14:textId="7A578F4D" w:rsidR="002B2F17" w:rsidRDefault="00DD3B00" w:rsidP="00552680">
      <w:pPr>
        <w:pStyle w:val="BodyText"/>
        <w:rPr>
          <w:ins w:id="61" w:author="Bream, Jeff" w:date="2021-09-27T15:04:00Z"/>
          <w:b/>
          <w:bCs/>
        </w:rPr>
      </w:pPr>
      <w:ins w:id="62" w:author="Bream, Jeff" w:date="2021-09-27T14:28:00Z">
        <w:r>
          <w:rPr>
            <w:b/>
            <w:bCs/>
          </w:rPr>
          <w:t xml:space="preserve">Conduct a review of </w:t>
        </w:r>
        <w:r w:rsidR="001B01D0">
          <w:rPr>
            <w:b/>
            <w:bCs/>
          </w:rPr>
          <w:t>licensee PI&amp;R activities during the conduct of</w:t>
        </w:r>
      </w:ins>
      <w:ins w:id="63" w:author="Bream, Jeff" w:date="2021-09-27T14:29:00Z">
        <w:r w:rsidR="001B01D0">
          <w:rPr>
            <w:b/>
            <w:bCs/>
          </w:rPr>
          <w:t xml:space="preserve"> baseline inspection procedures</w:t>
        </w:r>
      </w:ins>
      <w:ins w:id="64" w:author="Bream, Jeff" w:date="2021-09-27T15:03:00Z">
        <w:r w:rsidR="002B3BB0">
          <w:rPr>
            <w:b/>
            <w:bCs/>
          </w:rPr>
          <w:t xml:space="preserve"> to v</w:t>
        </w:r>
        <w:r w:rsidR="002A162C" w:rsidRPr="002A162C">
          <w:rPr>
            <w:b/>
            <w:bCs/>
          </w:rPr>
          <w:t xml:space="preserve">erify that </w:t>
        </w:r>
      </w:ins>
      <w:ins w:id="65" w:author="Bream, Jeff" w:date="2021-09-27T15:07:00Z">
        <w:r w:rsidR="006454F6">
          <w:rPr>
            <w:b/>
            <w:bCs/>
          </w:rPr>
          <w:t xml:space="preserve">the licensee has </w:t>
        </w:r>
      </w:ins>
      <w:ins w:id="66" w:author="Bream, Jeff" w:date="2021-09-27T15:03:00Z">
        <w:r w:rsidR="002A162C" w:rsidRPr="002A162C">
          <w:rPr>
            <w:b/>
            <w:bCs/>
          </w:rPr>
          <w:t xml:space="preserve">identified </w:t>
        </w:r>
      </w:ins>
      <w:ins w:id="67" w:author="Bream, Jeff" w:date="2021-09-27T15:07:00Z">
        <w:r w:rsidR="0046281E" w:rsidRPr="002A162C">
          <w:rPr>
            <w:b/>
            <w:bCs/>
          </w:rPr>
          <w:t xml:space="preserve">equipment, human performance, and program issues </w:t>
        </w:r>
      </w:ins>
      <w:ins w:id="68" w:author="Bream, Jeff" w:date="2021-09-27T15:03:00Z">
        <w:r w:rsidR="002A162C" w:rsidRPr="002A162C">
          <w:rPr>
            <w:b/>
            <w:bCs/>
          </w:rPr>
          <w:t>at an appropriate threshold</w:t>
        </w:r>
      </w:ins>
      <w:ins w:id="69" w:author="Bream, Jeff" w:date="2021-09-27T15:05:00Z">
        <w:r w:rsidR="000F02C3">
          <w:rPr>
            <w:b/>
            <w:bCs/>
          </w:rPr>
          <w:t>,</w:t>
        </w:r>
      </w:ins>
      <w:ins w:id="70" w:author="Bream, Jeff" w:date="2021-09-27T15:03:00Z">
        <w:r w:rsidR="002A162C" w:rsidRPr="002A162C">
          <w:rPr>
            <w:b/>
            <w:bCs/>
          </w:rPr>
          <w:t xml:space="preserve"> entered </w:t>
        </w:r>
      </w:ins>
      <w:ins w:id="71" w:author="Bream, Jeff" w:date="2021-09-27T15:07:00Z">
        <w:r w:rsidR="0046281E">
          <w:rPr>
            <w:b/>
            <w:bCs/>
          </w:rPr>
          <w:t xml:space="preserve">them </w:t>
        </w:r>
      </w:ins>
      <w:ins w:id="72" w:author="Bream, Jeff" w:date="2021-09-27T15:03:00Z">
        <w:r w:rsidR="002A162C" w:rsidRPr="002A162C">
          <w:rPr>
            <w:b/>
            <w:bCs/>
          </w:rPr>
          <w:t>into the PI&amp;R program</w:t>
        </w:r>
      </w:ins>
      <w:ins w:id="73" w:author="Bream, Jeff" w:date="2021-09-27T15:05:00Z">
        <w:r w:rsidR="00C558F7">
          <w:rPr>
            <w:b/>
            <w:bCs/>
          </w:rPr>
          <w:t xml:space="preserve">, </w:t>
        </w:r>
      </w:ins>
      <w:ins w:id="74" w:author="Bream, Jeff" w:date="2021-09-27T15:04:00Z">
        <w:r w:rsidR="00E9478B" w:rsidRPr="002A162C">
          <w:rPr>
            <w:b/>
            <w:bCs/>
          </w:rPr>
          <w:t>classified</w:t>
        </w:r>
      </w:ins>
      <w:ins w:id="75" w:author="Bream, Jeff" w:date="2021-09-27T15:08:00Z">
        <w:r w:rsidR="0046281E">
          <w:rPr>
            <w:b/>
            <w:bCs/>
          </w:rPr>
          <w:t xml:space="preserve"> them in accordance with licensee pr</w:t>
        </w:r>
        <w:r w:rsidR="00310DC3">
          <w:rPr>
            <w:b/>
            <w:bCs/>
          </w:rPr>
          <w:t>ocedure</w:t>
        </w:r>
      </w:ins>
      <w:ins w:id="76" w:author="Bream, Jeff" w:date="2021-09-27T15:09:00Z">
        <w:r w:rsidR="00163E62">
          <w:rPr>
            <w:b/>
            <w:bCs/>
          </w:rPr>
          <w:t>s</w:t>
        </w:r>
      </w:ins>
      <w:ins w:id="77" w:author="Bream, Jeff" w:date="2021-09-27T15:06:00Z">
        <w:r w:rsidR="00176A2C">
          <w:rPr>
            <w:b/>
            <w:bCs/>
          </w:rPr>
          <w:t xml:space="preserve">, </w:t>
        </w:r>
      </w:ins>
      <w:ins w:id="78" w:author="Bream, Jeff" w:date="2021-09-27T15:04:00Z">
        <w:r w:rsidR="00E9478B" w:rsidRPr="002A162C">
          <w:rPr>
            <w:b/>
            <w:bCs/>
          </w:rPr>
          <w:t>and has taken appropriate corrective actions [C1]</w:t>
        </w:r>
      </w:ins>
      <w:ins w:id="79" w:author="Bream, Jeff" w:date="2021-09-27T15:08:00Z">
        <w:r w:rsidR="00310DC3">
          <w:rPr>
            <w:b/>
            <w:bCs/>
          </w:rPr>
          <w:t>.</w:t>
        </w:r>
      </w:ins>
    </w:p>
    <w:p w14:paraId="29EAFFD9" w14:textId="3FB224EC" w:rsidR="002B2F17" w:rsidRPr="002E7591" w:rsidRDefault="002B2F17" w:rsidP="009A1F9E">
      <w:pPr>
        <w:pStyle w:val="SpecificGuidance"/>
        <w:rPr>
          <w:ins w:id="80" w:author="Bream, Jeff" w:date="2021-09-27T14:27:00Z"/>
        </w:rPr>
      </w:pPr>
      <w:ins w:id="81" w:author="Bream, Jeff" w:date="2021-09-27T14:29:00Z">
        <w:r w:rsidRPr="002E7591">
          <w:t>Specific Guidance</w:t>
        </w:r>
      </w:ins>
    </w:p>
    <w:p w14:paraId="170985A3" w14:textId="54DA8E35" w:rsidR="00EF52FA" w:rsidRPr="003B044B" w:rsidRDefault="00EF52FA" w:rsidP="002E7591">
      <w:pPr>
        <w:pStyle w:val="BodyText3"/>
        <w:rPr>
          <w:ins w:id="82" w:author="Bream, Jeff" w:date="2021-09-27T14:38:00Z"/>
        </w:rPr>
      </w:pPr>
      <w:ins w:id="83" w:author="Bream, Jeff" w:date="2021-09-27T14:38:00Z">
        <w:r w:rsidRPr="003B044B">
          <w:t>Most of the baseline IPs contain a requirement to inspect PI&amp;R performance within the IP</w:t>
        </w:r>
        <w:r>
          <w:t>’</w:t>
        </w:r>
        <w:r w:rsidRPr="003B044B">
          <w:t xml:space="preserve">s subject area.  The inspection of PI&amp;R performance as part of baseline IPs is intended to ensure that over the course of an assessment cycle, a sample of PI&amp;R performance in all cornerstones is obtained.  </w:t>
        </w:r>
      </w:ins>
      <w:ins w:id="84" w:author="Bream, Jeff" w:date="2021-09-27T14:39:00Z">
        <w:r w:rsidR="00C7283B">
          <w:t>T</w:t>
        </w:r>
      </w:ins>
      <w:ins w:id="85" w:author="Bream, Jeff" w:date="2021-09-27T14:38:00Z">
        <w:r w:rsidRPr="003B044B">
          <w:t xml:space="preserve">he primary focus of this portion of the PI&amp;R review should be on verifying that licensees are identifying issues at an appropriate threshold and entering them into their </w:t>
        </w:r>
      </w:ins>
      <w:ins w:id="86" w:author="Bream, Jeff" w:date="2021-11-29T09:45:00Z">
        <w:r w:rsidR="00E7161F">
          <w:t>PI&amp;R</w:t>
        </w:r>
      </w:ins>
      <w:ins w:id="87" w:author="Bream, Jeff" w:date="2021-09-27T14:38:00Z">
        <w:r w:rsidRPr="003B044B">
          <w:t xml:space="preserve"> program.  However, inspectors are not precluded from review of corrective action documents once they have been dispositioned to identify potential areas for further inspection.  Inspectors should consider PI&amp;R insights when selecting baseline inspection samples and may follow-up on PI&amp;R issues as part of a baseline inspection procedure’s PI&amp;R review.</w:t>
        </w:r>
      </w:ins>
    </w:p>
    <w:p w14:paraId="560D315A" w14:textId="74DCC4A4" w:rsidR="00030BBB" w:rsidRPr="003B044B" w:rsidRDefault="002B0326" w:rsidP="002E7591">
      <w:pPr>
        <w:pStyle w:val="BodyText3"/>
        <w:rPr>
          <w:ins w:id="88" w:author="Bream, Jeff" w:date="2021-09-27T15:00:00Z"/>
        </w:rPr>
      </w:pPr>
      <w:ins w:id="89" w:author="Bream, Jeff" w:date="2021-09-27T15:13:00Z">
        <w:r>
          <w:t xml:space="preserve">Inspectors should </w:t>
        </w:r>
      </w:ins>
      <w:ins w:id="90" w:author="Bream, Jeff" w:date="2021-09-27T15:00:00Z">
        <w:r w:rsidR="00030BBB" w:rsidRPr="003B044B">
          <w:t xml:space="preserve">compare issues identified by the NRC during the conduct of the inspectable area portions of the baseline inspection program IPs with issues identified by the licensee.  </w:t>
        </w:r>
      </w:ins>
      <w:ins w:id="91" w:author="Bream, Jeff" w:date="2021-09-27T15:14:00Z">
        <w:r w:rsidR="00BF4D26">
          <w:t>Additiona</w:t>
        </w:r>
        <w:r w:rsidR="00AD6454">
          <w:t xml:space="preserve">lly, inspectors </w:t>
        </w:r>
      </w:ins>
      <w:ins w:id="92" w:author="Bream, Jeff" w:date="2021-09-27T15:15:00Z">
        <w:r w:rsidR="00AD6454">
          <w:t xml:space="preserve">can follow-up on </w:t>
        </w:r>
      </w:ins>
      <w:ins w:id="93" w:author="Bream, Jeff" w:date="2021-09-27T15:00:00Z">
        <w:r w:rsidR="00030BBB" w:rsidRPr="003B044B">
          <w:t>selected issues and operational occurrences to ensure that corrective actions commensurate with the significance of the issues have been identified and implemented by the licensee.</w:t>
        </w:r>
      </w:ins>
    </w:p>
    <w:p w14:paraId="5A43591E" w14:textId="266D344A" w:rsidR="002A162C" w:rsidRDefault="003726C4" w:rsidP="002E7591">
      <w:pPr>
        <w:pStyle w:val="BodyText3"/>
        <w:rPr>
          <w:ins w:id="94" w:author="Bream, Jeff" w:date="2021-09-27T15:02:00Z"/>
        </w:rPr>
      </w:pPr>
      <w:ins w:id="95" w:author="Bream, Jeff" w:date="2021-09-30T07:23:00Z">
        <w:r>
          <w:t>I</w:t>
        </w:r>
      </w:ins>
      <w:ins w:id="96" w:author="Bream, Jeff" w:date="2021-09-27T15:02:00Z">
        <w:r w:rsidR="002A162C" w:rsidRPr="003B044B">
          <w:t>nspectors should be alert for potential performance deficiencies as may be associated with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rsidR="002A162C">
          <w:t>’</w:t>
        </w:r>
        <w:r w:rsidR="002A162C" w:rsidRPr="003B044B">
          <w:t xml:space="preserve">s </w:t>
        </w:r>
      </w:ins>
      <w:ins w:id="97" w:author="Bream, Jeff" w:date="2021-11-29T09:45:00Z">
        <w:r w:rsidR="00E7161F">
          <w:t>PI&amp;R</w:t>
        </w:r>
      </w:ins>
      <w:ins w:id="98" w:author="Bream, Jeff" w:date="2021-09-27T15:02:00Z">
        <w:r w:rsidR="002A162C" w:rsidRPr="003B044B">
          <w:t xml:space="preserve"> program records and/or attend licensee </w:t>
        </w:r>
      </w:ins>
      <w:ins w:id="99" w:author="Bream, Jeff" w:date="2021-11-29T09:45:00Z">
        <w:r w:rsidR="00E7161F">
          <w:t>PI&amp;R</w:t>
        </w:r>
      </w:ins>
      <w:ins w:id="100" w:author="Bream, Jeff" w:date="2021-09-27T15:02:00Z">
        <w:r w:rsidR="002A162C" w:rsidRPr="003B044B">
          <w:t xml:space="preserve"> program meetings to verify that the licensee either previously identified and documented the conditions noted by the inspector or acknowledged the inspector’s observations and entered those conditions into the </w:t>
        </w:r>
      </w:ins>
      <w:ins w:id="101" w:author="Bream, Jeff" w:date="2021-11-29T09:45:00Z">
        <w:r w:rsidR="00E7161F">
          <w:t>PI&amp;R</w:t>
        </w:r>
      </w:ins>
      <w:ins w:id="102" w:author="Bream, Jeff" w:date="2021-09-27T15:02:00Z">
        <w:r w:rsidR="002A162C" w:rsidRPr="003B044B">
          <w:t xml:space="preserve"> program.  </w:t>
        </w:r>
      </w:ins>
    </w:p>
    <w:p w14:paraId="03CC80A7" w14:textId="77777777" w:rsidR="0063237D" w:rsidRDefault="0063237D">
      <w:pPr>
        <w:widowControl/>
        <w:autoSpaceDE/>
        <w:autoSpaceDN/>
        <w:adjustRightInd/>
      </w:pPr>
      <w:bookmarkStart w:id="103" w:name="_Toc247358850"/>
      <w:r>
        <w:br w:type="page"/>
      </w:r>
    </w:p>
    <w:p w14:paraId="6736343E" w14:textId="6CB556B6" w:rsidR="0023555A" w:rsidRPr="003B044B" w:rsidRDefault="0023555A" w:rsidP="002E7591">
      <w:pPr>
        <w:pStyle w:val="BodyText2"/>
      </w:pPr>
      <w:r w:rsidRPr="003B044B">
        <w:lastRenderedPageBreak/>
        <w:t>0</w:t>
      </w:r>
      <w:r w:rsidR="003D296D">
        <w:t>3</w:t>
      </w:r>
      <w:r w:rsidRPr="003B044B">
        <w:t>.02</w:t>
      </w:r>
      <w:r w:rsidRPr="003B044B">
        <w:tab/>
      </w:r>
      <w:r w:rsidRPr="003B044B">
        <w:rPr>
          <w:u w:val="single"/>
        </w:rPr>
        <w:t>Semiannual Trend Review</w:t>
      </w:r>
      <w:bookmarkEnd w:id="103"/>
    </w:p>
    <w:p w14:paraId="601B4381" w14:textId="24C0D96E" w:rsidR="0024713D" w:rsidRPr="001C38D5" w:rsidRDefault="00C034E4" w:rsidP="00552680">
      <w:pPr>
        <w:pStyle w:val="BodyText"/>
        <w:rPr>
          <w:b/>
          <w:bCs/>
        </w:rPr>
      </w:pPr>
      <w:r w:rsidRPr="001C38D5">
        <w:rPr>
          <w:b/>
          <w:bCs/>
        </w:rPr>
        <w:t>Perform</w:t>
      </w:r>
      <w:r w:rsidR="0023555A" w:rsidRPr="001C38D5">
        <w:rPr>
          <w:b/>
          <w:bCs/>
        </w:rPr>
        <w:t xml:space="preserve"> a semiannual review </w:t>
      </w:r>
      <w:ins w:id="104" w:author="Bream, Jeff" w:date="2021-11-30T09:37:00Z">
        <w:r w:rsidR="008A76FA">
          <w:rPr>
            <w:b/>
            <w:bCs/>
          </w:rPr>
          <w:t xml:space="preserve">of licensee </w:t>
        </w:r>
        <w:r w:rsidR="00477796">
          <w:rPr>
            <w:b/>
            <w:bCs/>
          </w:rPr>
          <w:t xml:space="preserve">PI&amp;R program documents </w:t>
        </w:r>
      </w:ins>
      <w:ins w:id="105" w:author="Bream, Jeff" w:date="2021-11-30T09:38:00Z">
        <w:r w:rsidR="002549A9">
          <w:rPr>
            <w:b/>
            <w:bCs/>
          </w:rPr>
          <w:t xml:space="preserve">(e.g., issue tracking databases, </w:t>
        </w:r>
        <w:r w:rsidR="00DE472F">
          <w:rPr>
            <w:b/>
            <w:bCs/>
          </w:rPr>
          <w:t xml:space="preserve">licensee </w:t>
        </w:r>
      </w:ins>
      <w:ins w:id="106" w:author="Bream, Jeff" w:date="2021-11-30T09:39:00Z">
        <w:r w:rsidR="00DE472F">
          <w:rPr>
            <w:b/>
            <w:bCs/>
          </w:rPr>
          <w:t>audits, and self-assessments)</w:t>
        </w:r>
      </w:ins>
      <w:ins w:id="107" w:author="Bream, Jeff" w:date="2021-11-30T09:38:00Z">
        <w:r w:rsidR="002549A9">
          <w:rPr>
            <w:b/>
            <w:bCs/>
          </w:rPr>
          <w:t xml:space="preserve"> </w:t>
        </w:r>
      </w:ins>
      <w:r w:rsidR="0023555A" w:rsidRPr="001C38D5">
        <w:rPr>
          <w:b/>
          <w:bCs/>
        </w:rPr>
        <w:t xml:space="preserve">to identify </w:t>
      </w:r>
      <w:ins w:id="108" w:author="Bream, Jeff" w:date="2021-11-30T09:39:00Z">
        <w:r w:rsidR="00A33997">
          <w:rPr>
            <w:b/>
            <w:bCs/>
          </w:rPr>
          <w:t xml:space="preserve">potential </w:t>
        </w:r>
      </w:ins>
      <w:r w:rsidR="0023555A" w:rsidRPr="001C38D5">
        <w:rPr>
          <w:b/>
          <w:bCs/>
        </w:rPr>
        <w:t xml:space="preserve">trends (either NRC- or licensee-identified) that might indicate the existence of a more significant safety issue.  </w:t>
      </w:r>
    </w:p>
    <w:p w14:paraId="1C269796" w14:textId="79FF895F" w:rsidR="00D432BE" w:rsidRPr="001B0CD1" w:rsidRDefault="001D4375" w:rsidP="009A1F9E">
      <w:pPr>
        <w:pStyle w:val="SpecificGuidance"/>
      </w:pPr>
      <w:r w:rsidRPr="001B0CD1">
        <w:t>Specific Guidance</w:t>
      </w:r>
    </w:p>
    <w:p w14:paraId="307A8191" w14:textId="3E0057A3" w:rsidR="001C0FFD" w:rsidRPr="005B7932" w:rsidRDefault="0023555A" w:rsidP="002E7591">
      <w:pPr>
        <w:pStyle w:val="BodyText3Italic"/>
        <w:rPr>
          <w:i w:val="0"/>
          <w:iCs w:val="0"/>
        </w:rPr>
      </w:pPr>
      <w:r w:rsidRPr="00336396">
        <w:t>The scope of this review should include repetitive or closely-related issues that may have been documented by the licensee outside the normal corrective action program, such as: trend reports or PIs, major equipment problem lists, repetitive and/or rework maintenance lists, departmental problem/challenge lists, issues that challenge operators in performing duties (e.g., workarounds), system health reports, quality assurance audit/surveillance reports, self-assessment reports, maintenance rule assessments, or corrective action backlog lists.</w:t>
      </w:r>
      <w:r w:rsidRPr="004C771B">
        <w:rPr>
          <w:i w:val="0"/>
          <w:iCs w:val="0"/>
        </w:rPr>
        <w:t xml:space="preserve">  [C1]</w:t>
      </w:r>
    </w:p>
    <w:p w14:paraId="19F43578" w14:textId="66C9648D" w:rsidR="0023555A" w:rsidRPr="005B7932" w:rsidRDefault="00C02F1D" w:rsidP="002E7591">
      <w:pPr>
        <w:pStyle w:val="BodyText3"/>
      </w:pPr>
      <w:r w:rsidRPr="003B044B">
        <w:rPr>
          <w:iCs/>
        </w:rPr>
        <w:t xml:space="preserve">Additionally, </w:t>
      </w:r>
      <w:r w:rsidRPr="003B044B">
        <w:t>consider a review of corrective action documents which have been dispositioned to identify potential adverse trends in</w:t>
      </w:r>
      <w:r w:rsidR="005075F3">
        <w:t xml:space="preserve"> structures, systems, and components</w:t>
      </w:r>
      <w:r w:rsidRPr="003B044B">
        <w:t xml:space="preserve"> </w:t>
      </w:r>
      <w:r w:rsidR="005075F3">
        <w:t>(</w:t>
      </w:r>
      <w:r w:rsidRPr="003B044B">
        <w:t>SSCs</w:t>
      </w:r>
      <w:r w:rsidR="005075F3">
        <w:t>)</w:t>
      </w:r>
      <w:r w:rsidRPr="003B044B">
        <w:t xml:space="preserve"> as evidenced by acceptance of long-standing non-conforming or degraded conditions.  Such indicators could include “use-as-is” determinations, revision of engineering or operational acceptance criteria, reductions in design or operational margin, and repetitive work orders.</w:t>
      </w:r>
    </w:p>
    <w:p w14:paraId="3C3FFD55" w14:textId="4A404DF1" w:rsidR="006B3547" w:rsidRDefault="006B3547" w:rsidP="00987255">
      <w:pPr>
        <w:pStyle w:val="StyleLeft05After11pt1"/>
      </w:pPr>
      <w:r w:rsidRPr="001B0CD1">
        <w:t>Inspectors</w:t>
      </w:r>
      <w:r w:rsidRPr="003B044B">
        <w:t xml:space="preserve"> should consider emerging or existing cross-cutting themes during the semi</w:t>
      </w:r>
      <w:r w:rsidR="00987255">
        <w:noBreakHyphen/>
      </w:r>
      <w:r w:rsidRPr="003B044B">
        <w:t>annual trend review to develop insights into the licensee’s progress in addressing the themes.</w:t>
      </w:r>
      <w:r w:rsidRPr="003B044B">
        <w:rPr>
          <w:i/>
        </w:rPr>
        <w:t xml:space="preserve">  Inspectors can perform this review by summarizing the results of the licensee</w:t>
      </w:r>
      <w:r>
        <w:rPr>
          <w:i/>
        </w:rPr>
        <w:t>’</w:t>
      </w:r>
      <w:r w:rsidRPr="003B044B">
        <w:rPr>
          <w:i/>
        </w:rPr>
        <w:t xml:space="preserve">s reviews and comparing those results to those identified by the NRC through the baseline or supplemental inspection program, including issues identified </w:t>
      </w:r>
      <w:proofErr w:type="gramStart"/>
      <w:r w:rsidRPr="003B044B">
        <w:rPr>
          <w:i/>
        </w:rPr>
        <w:t>as a result of</w:t>
      </w:r>
      <w:proofErr w:type="gramEnd"/>
      <w:r w:rsidRPr="003B044B">
        <w:rPr>
          <w:i/>
        </w:rPr>
        <w:t xml:space="preserve"> the daily review </w:t>
      </w:r>
      <w:r w:rsidRPr="00336396">
        <w:rPr>
          <w:i/>
        </w:rPr>
        <w:t xml:space="preserve">of </w:t>
      </w:r>
      <w:ins w:id="109" w:author="Bream, Jeff" w:date="2021-11-29T09:46:00Z">
        <w:r w:rsidR="0052005F" w:rsidRPr="00336396">
          <w:rPr>
            <w:i/>
          </w:rPr>
          <w:t>PI&amp;R</w:t>
        </w:r>
      </w:ins>
      <w:r w:rsidRPr="00336396">
        <w:rPr>
          <w:i/>
        </w:rPr>
        <w:t xml:space="preserve"> program items discussed </w:t>
      </w:r>
      <w:ins w:id="110" w:author="Bream, Jeff" w:date="2021-11-29T09:47:00Z">
        <w:r w:rsidR="003F0720" w:rsidRPr="00336396">
          <w:rPr>
            <w:i/>
          </w:rPr>
          <w:t>in Inspection Manual Chapter 2515, Appendix D</w:t>
        </w:r>
      </w:ins>
      <w:r w:rsidRPr="00336396">
        <w:rPr>
          <w:i/>
        </w:rPr>
        <w:t>.  If a biennial</w:t>
      </w:r>
      <w:r w:rsidRPr="003B044B">
        <w:rPr>
          <w:i/>
        </w:rPr>
        <w:t xml:space="preserve"> team inspection is scheduled within six months of the semiannual review, the senior resident inspector could forward any concerns to the PI&amp;R team.  This information should be incorporated into the scope of the team inspection.  </w:t>
      </w:r>
      <w:r w:rsidRPr="003B044B">
        <w:t>[C1]</w:t>
      </w:r>
    </w:p>
    <w:p w14:paraId="74F85274" w14:textId="77777777" w:rsidR="00F95103" w:rsidRDefault="00F95103">
      <w:pPr>
        <w:widowControl/>
        <w:autoSpaceDE/>
        <w:autoSpaceDN/>
        <w:adjustRightInd/>
      </w:pPr>
      <w:bookmarkStart w:id="111" w:name="_Toc247353455"/>
      <w:bookmarkStart w:id="112" w:name="_Toc247358851"/>
      <w:r>
        <w:br w:type="page"/>
      </w:r>
    </w:p>
    <w:p w14:paraId="2B13DDBA" w14:textId="77777777" w:rsidR="00AB1D70" w:rsidRDefault="001A47EC" w:rsidP="002E7591">
      <w:pPr>
        <w:pStyle w:val="BodyText2"/>
      </w:pPr>
      <w:r w:rsidRPr="003B044B">
        <w:lastRenderedPageBreak/>
        <w:t>0</w:t>
      </w:r>
      <w:r w:rsidR="00B62978">
        <w:t>3</w:t>
      </w:r>
      <w:r w:rsidRPr="003B044B">
        <w:t>.</w:t>
      </w:r>
      <w:r w:rsidR="0023555A" w:rsidRPr="003B044B">
        <w:t>03</w:t>
      </w:r>
      <w:r w:rsidRPr="003B044B">
        <w:tab/>
      </w:r>
      <w:r w:rsidR="00B21518" w:rsidRPr="002E7591">
        <w:rPr>
          <w:noProof/>
          <w:u w:val="single"/>
        </w:rPr>
        <w:t xml:space="preserve">Annual </w:t>
      </w:r>
      <w:r w:rsidR="0023555A" w:rsidRPr="002E7591">
        <w:rPr>
          <w:u w:val="single"/>
        </w:rPr>
        <w:t>Follow-up of Selected Issues</w:t>
      </w:r>
      <w:bookmarkEnd w:id="111"/>
      <w:bookmarkEnd w:id="112"/>
      <w:r w:rsidR="00343509" w:rsidRPr="003B044B">
        <w:t>.</w:t>
      </w:r>
    </w:p>
    <w:p w14:paraId="6A88A69A" w14:textId="77777777" w:rsidR="00AB1D70" w:rsidRDefault="005E2F4E" w:rsidP="00552680">
      <w:pPr>
        <w:pStyle w:val="BodyText"/>
      </w:pPr>
      <w:r w:rsidRPr="004A0E0E">
        <w:rPr>
          <w:b/>
          <w:bCs/>
        </w:rPr>
        <w:t xml:space="preserve">Perform </w:t>
      </w:r>
      <w:r w:rsidR="001A47EC" w:rsidRPr="004A0E0E">
        <w:rPr>
          <w:b/>
          <w:bCs/>
        </w:rPr>
        <w:t>a</w:t>
      </w:r>
      <w:r w:rsidR="00C06EF9" w:rsidRPr="004A0E0E">
        <w:rPr>
          <w:b/>
          <w:bCs/>
        </w:rPr>
        <w:t>n</w:t>
      </w:r>
      <w:r w:rsidR="001A47EC" w:rsidRPr="004A0E0E">
        <w:rPr>
          <w:b/>
          <w:bCs/>
        </w:rPr>
        <w:t xml:space="preserve"> in-depth review</w:t>
      </w:r>
      <w:r w:rsidRPr="004A0E0E">
        <w:rPr>
          <w:b/>
          <w:bCs/>
        </w:rPr>
        <w:t xml:space="preserve"> of selected issues </w:t>
      </w:r>
      <w:r w:rsidR="0099471B" w:rsidRPr="004A0E0E">
        <w:rPr>
          <w:b/>
          <w:bCs/>
        </w:rPr>
        <w:t>to ensure that the licensee has planned and/or implemented corrective action</w:t>
      </w:r>
      <w:r w:rsidR="00B669E1" w:rsidRPr="004A0E0E">
        <w:rPr>
          <w:b/>
          <w:bCs/>
        </w:rPr>
        <w:t>s</w:t>
      </w:r>
      <w:r w:rsidR="0099471B" w:rsidRPr="004A0E0E">
        <w:rPr>
          <w:b/>
          <w:bCs/>
        </w:rPr>
        <w:t xml:space="preserve"> </w:t>
      </w:r>
      <w:r w:rsidR="00B669E1" w:rsidRPr="004A0E0E">
        <w:rPr>
          <w:b/>
          <w:bCs/>
        </w:rPr>
        <w:t xml:space="preserve">commensurate </w:t>
      </w:r>
      <w:r w:rsidR="00F93C6B" w:rsidRPr="004A0E0E">
        <w:rPr>
          <w:b/>
          <w:bCs/>
        </w:rPr>
        <w:t>with the significance of the identified issues</w:t>
      </w:r>
      <w:r w:rsidR="001A47EC" w:rsidRPr="004A0E0E">
        <w:rPr>
          <w:b/>
          <w:bCs/>
        </w:rPr>
        <w:t>.</w:t>
      </w:r>
      <w:r w:rsidR="001A47EC" w:rsidRPr="003B044B">
        <w:t xml:space="preserve"> </w:t>
      </w:r>
      <w:r w:rsidR="001A228E" w:rsidRPr="003B044B">
        <w:t xml:space="preserve"> </w:t>
      </w:r>
    </w:p>
    <w:p w14:paraId="6ECA8F76" w14:textId="77777777" w:rsidR="00AB1D70" w:rsidRDefault="00197FD4" w:rsidP="009A1F9E">
      <w:pPr>
        <w:pStyle w:val="SpecificGuidance"/>
      </w:pPr>
      <w:r>
        <w:t>Specific Guidance</w:t>
      </w:r>
    </w:p>
    <w:p w14:paraId="666AFC4C" w14:textId="77777777" w:rsidR="00AB1D70" w:rsidRDefault="004A0E0E" w:rsidP="00987255">
      <w:pPr>
        <w:pStyle w:val="StyleLeft05After11pt1"/>
        <w:rPr>
          <w:iCs/>
        </w:rPr>
      </w:pPr>
      <w:r w:rsidRPr="003B044B">
        <w:t xml:space="preserve">These samples </w:t>
      </w:r>
      <w:r>
        <w:t>may</w:t>
      </w:r>
      <w:r w:rsidRPr="003B044B">
        <w:t xml:space="preserve"> be reviewed throughout the annual assessment cycle.  Inspectors should use the guidance contained in Section 0</w:t>
      </w:r>
      <w:r w:rsidR="002255EA">
        <w:t>2</w:t>
      </w:r>
      <w:r w:rsidRPr="003B044B">
        <w:t>.0</w:t>
      </w:r>
      <w:r w:rsidR="002255EA">
        <w:t>1</w:t>
      </w:r>
      <w:r w:rsidRPr="003B044B">
        <w:t xml:space="preserve"> as an aid in selecting samples for review</w:t>
      </w:r>
      <w:r w:rsidRPr="003B044B">
        <w:rPr>
          <w:iCs/>
        </w:rPr>
        <w:t xml:space="preserve">.  </w:t>
      </w:r>
      <w:r w:rsidRPr="003B044B">
        <w:rPr>
          <w:i/>
          <w:iCs/>
        </w:rPr>
        <w:t>Inspectors should review the selected samples against the performance attributes contained in Section 0</w:t>
      </w:r>
      <w:r w:rsidR="00BF3E80">
        <w:rPr>
          <w:i/>
          <w:iCs/>
        </w:rPr>
        <w:t>2</w:t>
      </w:r>
      <w:r w:rsidRPr="003B044B">
        <w:rPr>
          <w:i/>
          <w:iCs/>
        </w:rPr>
        <w:t>.0</w:t>
      </w:r>
      <w:r w:rsidR="00BF3E80">
        <w:rPr>
          <w:i/>
          <w:iCs/>
        </w:rPr>
        <w:t>2</w:t>
      </w:r>
      <w:r w:rsidRPr="003B044B">
        <w:rPr>
          <w:i/>
          <w:iCs/>
        </w:rPr>
        <w:t xml:space="preserve"> of this IP.  </w:t>
      </w:r>
      <w:r w:rsidRPr="003B044B">
        <w:rPr>
          <w:iCs/>
        </w:rPr>
        <w:t xml:space="preserve">[C1]  </w:t>
      </w:r>
    </w:p>
    <w:p w14:paraId="67AC3023" w14:textId="77777777" w:rsidR="00AB1D70" w:rsidRDefault="004A0E0E" w:rsidP="002E7591">
      <w:pPr>
        <w:pStyle w:val="BodyText3"/>
      </w:pPr>
      <w:r w:rsidRPr="003B044B">
        <w:t xml:space="preserve">The samples should generally be representative of multiple cornerstones of safety.  </w:t>
      </w:r>
      <w:r w:rsidR="00197FD4" w:rsidRPr="003B044B">
        <w:t>These issues can be chosen from, but not limited to, information obtained from condition report reviews and reviews conducted as part of the baseline IPs.</w:t>
      </w:r>
      <w:r w:rsidR="00197FD4">
        <w:t xml:space="preserve">  </w:t>
      </w:r>
      <w:r w:rsidR="00197FD4" w:rsidRPr="003B044B">
        <w:t>Inspectors may also select an issue that is tracked by a PI for which a threshold level change has yet to occur.</w:t>
      </w:r>
      <w:r w:rsidR="002B2B52" w:rsidRPr="002B2B52">
        <w:t xml:space="preserve"> </w:t>
      </w:r>
      <w:r w:rsidR="002B2B52" w:rsidRPr="003B044B">
        <w:t xml:space="preserve">Inspectors may select issues associated with </w:t>
      </w:r>
      <w:r w:rsidR="002B2B52">
        <w:t>cross-cutting area</w:t>
      </w:r>
      <w:r w:rsidR="002B2B52" w:rsidRPr="003B044B">
        <w:t>s as samples.</w:t>
      </w:r>
    </w:p>
    <w:p w14:paraId="393D9B58" w14:textId="77777777" w:rsidR="00AB1D70" w:rsidRDefault="00197FD4" w:rsidP="002E7591">
      <w:pPr>
        <w:pStyle w:val="BodyText3"/>
      </w:pPr>
      <w:r w:rsidRPr="003B044B">
        <w:t>Following the issuance of a</w:t>
      </w:r>
      <w:ins w:id="113" w:author="Bream, Jeff" w:date="2021-09-28T09:09:00Z">
        <w:r w:rsidR="00241F1E">
          <w:t>n</w:t>
        </w:r>
      </w:ins>
      <w:r w:rsidRPr="003B044B">
        <w:t xml:space="preserve"> assessment letter identifying a cross-cutting issue (CCI), the licensee’s progress in addressing the issue should be evaluated as an annual sample.  Inspectors should also consider one of the annual samples to be a follow-up on emerging or existing cross-cutting themes to develop insights into the licensee’s progress in addressing the themes.  The review should be scheduled at a time that will provide meaningful input to the assessment process.</w:t>
      </w:r>
    </w:p>
    <w:p w14:paraId="435B96A9" w14:textId="77777777" w:rsidR="00AB1D70" w:rsidRDefault="00197FD4" w:rsidP="00987255">
      <w:pPr>
        <w:pStyle w:val="StyleLeft05After11pt1"/>
        <w:rPr>
          <w:u w:val="single"/>
        </w:rPr>
      </w:pPr>
      <w:r w:rsidRPr="004C771B">
        <w:rPr>
          <w:i/>
          <w:iCs/>
        </w:rPr>
        <w:t>Defects and non-conforming materials, parts, or components may present a substantial safety hazard.  Inspectors should consider using an annual follow-up sample to inspect defects or non-conforming conditions for compliance with 10 CFR 50, Appendix B and 10 CFR 21.  Inspectors may refer to IP 36100, “10 CFR Part 21 Inspections at Nuclear Power Reactors” and IP 4</w:t>
      </w:r>
      <w:r w:rsidR="00132953" w:rsidRPr="004C771B">
        <w:rPr>
          <w:i/>
          <w:iCs/>
        </w:rPr>
        <w:t>3</w:t>
      </w:r>
      <w:r w:rsidRPr="004C771B">
        <w:rPr>
          <w:i/>
          <w:iCs/>
        </w:rPr>
        <w:t>004, “Inspection of Commercial-Grade Dedication Programs” for additional guidance.</w:t>
      </w:r>
      <w:r w:rsidRPr="003B044B">
        <w:t xml:space="preserve">  [C3]</w:t>
      </w:r>
    </w:p>
    <w:p w14:paraId="3644D940" w14:textId="77777777" w:rsidR="00AB1D70" w:rsidRDefault="00197FD4" w:rsidP="00AB1D70">
      <w:pPr>
        <w:pStyle w:val="BodyText3"/>
      </w:pPr>
      <w:r w:rsidRPr="003B044B">
        <w:t xml:space="preserve">IP 71111.12, “Maintenance Effectiveness,” instructs inspectors to evaluate corrective actions associated with equipment subject to the Maintenance Rule (10 CFR 50.65).  This IP also instructs inspectors to consider applicability of 10 CFR 50, Appendix B, Criterion XVI for equipment subject to the requirements of 10 CFR 50, Appendix B, especially when the corrective action-related requirements of 10 CFR 50.65(a)(1) may not be applicable.  If inspectors identify potential </w:t>
      </w:r>
      <w:ins w:id="114" w:author="Bream, Jeff" w:date="2021-11-29T09:49:00Z">
        <w:r w:rsidR="00FB1F08">
          <w:t>PI&amp;R</w:t>
        </w:r>
      </w:ins>
      <w:r w:rsidRPr="003B044B">
        <w:t xml:space="preserve"> program weaknesses during implementation of IP 71111.12 that require additional focus beyond the expectations of IP 71111.12, inspectors may select the issue as a sample for PI&amp;R annual follow-up.</w:t>
      </w:r>
    </w:p>
    <w:p w14:paraId="36D64EC7" w14:textId="77777777" w:rsidR="00197FD4" w:rsidRDefault="00197FD4">
      <w:pPr>
        <w:widowControl/>
        <w:autoSpaceDE/>
        <w:autoSpaceDN/>
        <w:adjustRightInd/>
      </w:pPr>
      <w:bookmarkStart w:id="115" w:name="_Toc247353457"/>
      <w:bookmarkStart w:id="116" w:name="_Toc247358853"/>
      <w:r>
        <w:br w:type="page"/>
      </w:r>
    </w:p>
    <w:p w14:paraId="1F3359A4" w14:textId="161690D1" w:rsidR="001A47EC" w:rsidRPr="003B044B" w:rsidRDefault="001A47EC" w:rsidP="00AB1D70">
      <w:pPr>
        <w:pStyle w:val="BodyText2"/>
      </w:pPr>
      <w:r w:rsidRPr="003B044B">
        <w:lastRenderedPageBreak/>
        <w:t>0</w:t>
      </w:r>
      <w:r w:rsidR="00B47F34">
        <w:t>3</w:t>
      </w:r>
      <w:r w:rsidRPr="003B044B">
        <w:t>.</w:t>
      </w:r>
      <w:r w:rsidR="0002385A" w:rsidRPr="003B044B">
        <w:t>04</w:t>
      </w:r>
      <w:r w:rsidRPr="003B044B">
        <w:tab/>
      </w:r>
      <w:r w:rsidRPr="00AB1D70">
        <w:rPr>
          <w:u w:val="single"/>
        </w:rPr>
        <w:t xml:space="preserve">Biennial </w:t>
      </w:r>
      <w:r w:rsidR="00073C63" w:rsidRPr="00AB1D70">
        <w:rPr>
          <w:u w:val="single"/>
        </w:rPr>
        <w:t xml:space="preserve">Team </w:t>
      </w:r>
      <w:r w:rsidR="00AD622D" w:rsidRPr="00AB1D70">
        <w:rPr>
          <w:u w:val="single"/>
        </w:rPr>
        <w:t>Inspection</w:t>
      </w:r>
      <w:bookmarkEnd w:id="115"/>
      <w:bookmarkEnd w:id="116"/>
      <w:r w:rsidR="00343509" w:rsidRPr="003B044B">
        <w:t>.</w:t>
      </w:r>
    </w:p>
    <w:p w14:paraId="5387C473" w14:textId="28F0E63A" w:rsidR="005D7738" w:rsidRDefault="00CA728E" w:rsidP="00552680">
      <w:pPr>
        <w:pStyle w:val="BodyText"/>
      </w:pPr>
      <w:r>
        <w:t>Perform</w:t>
      </w:r>
      <w:r w:rsidR="001A47EC" w:rsidRPr="003B044B">
        <w:t xml:space="preserve"> a biennial</w:t>
      </w:r>
      <w:r w:rsidR="004A48AB" w:rsidRPr="003B044B">
        <w:t xml:space="preserve"> team</w:t>
      </w:r>
      <w:r w:rsidR="001A47EC" w:rsidRPr="003B044B">
        <w:t xml:space="preserve"> inspection of </w:t>
      </w:r>
      <w:r w:rsidR="00301DD1" w:rsidRPr="003B044B">
        <w:t>PI&amp;R</w:t>
      </w:r>
      <w:r w:rsidR="001A47EC" w:rsidRPr="003B044B">
        <w:t xml:space="preserve"> </w:t>
      </w:r>
      <w:r>
        <w:t>program</w:t>
      </w:r>
      <w:r w:rsidRPr="003B044B">
        <w:t xml:space="preserve"> </w:t>
      </w:r>
      <w:r w:rsidR="001A47EC" w:rsidRPr="003B044B">
        <w:t xml:space="preserve">as </w:t>
      </w:r>
      <w:r w:rsidR="0019750A" w:rsidRPr="003B044B">
        <w:t xml:space="preserve">described below.  </w:t>
      </w:r>
      <w:r>
        <w:t>Note</w:t>
      </w:r>
      <w:r w:rsidR="0019750A" w:rsidRPr="00315957">
        <w:t xml:space="preserve"> any contribution that cross-cutting </w:t>
      </w:r>
      <w:r w:rsidR="000618B5" w:rsidRPr="00315957">
        <w:t xml:space="preserve">aspects </w:t>
      </w:r>
      <w:r w:rsidR="0019750A" w:rsidRPr="00315957">
        <w:t>make to performance deficiencies and consider insights that these issues may provide into the licensee’s progress in addressing any developing or existing cross</w:t>
      </w:r>
      <w:r w:rsidR="00987255">
        <w:noBreakHyphen/>
      </w:r>
      <w:r w:rsidR="0019750A" w:rsidRPr="00315957">
        <w:t>cutting themes.</w:t>
      </w:r>
    </w:p>
    <w:p w14:paraId="3EB14486" w14:textId="362EFCB8" w:rsidR="00760EC3" w:rsidRPr="005B7932" w:rsidRDefault="00954715" w:rsidP="009A1F9E">
      <w:pPr>
        <w:pStyle w:val="ListParagraph"/>
        <w:numPr>
          <w:ilvl w:val="0"/>
          <w:numId w:val="6"/>
        </w:numPr>
        <w:spacing w:after="220"/>
        <w:contextualSpacing w:val="0"/>
        <w:rPr>
          <w:rStyle w:val="Hyperlink"/>
          <w:b/>
          <w:bCs/>
        </w:rPr>
      </w:pPr>
      <w:r w:rsidRPr="00DB0504">
        <w:rPr>
          <w:b/>
          <w:bCs/>
        </w:rPr>
        <w:t xml:space="preserve">Review a sample of </w:t>
      </w:r>
      <w:r w:rsidRPr="00A4579A">
        <w:rPr>
          <w:b/>
          <w:bCs/>
        </w:rPr>
        <w:t xml:space="preserve">licensee </w:t>
      </w:r>
      <w:ins w:id="117" w:author="Bream, Jeff" w:date="2021-11-29T09:49:00Z">
        <w:r w:rsidR="00B21471" w:rsidRPr="00A4579A">
          <w:rPr>
            <w:b/>
            <w:bCs/>
          </w:rPr>
          <w:t>PI&amp;R</w:t>
        </w:r>
      </w:ins>
      <w:r w:rsidRPr="00A4579A">
        <w:rPr>
          <w:b/>
          <w:bCs/>
        </w:rPr>
        <w:t xml:space="preserve"> program</w:t>
      </w:r>
      <w:r w:rsidRPr="00DB0504">
        <w:rPr>
          <w:b/>
          <w:bCs/>
        </w:rPr>
        <w:t xml:space="preserve"> items</w:t>
      </w:r>
      <w:r w:rsidR="008A1648" w:rsidRPr="00DB0504">
        <w:rPr>
          <w:b/>
          <w:bCs/>
        </w:rPr>
        <w:t>.</w:t>
      </w:r>
      <w:ins w:id="118" w:author="Bream, Jeff" w:date="2021-11-29T14:30:00Z">
        <w:r w:rsidR="00D07859">
          <w:rPr>
            <w:b/>
            <w:bCs/>
          </w:rPr>
          <w:t xml:space="preserve">  Samples selected must include </w:t>
        </w:r>
        <w:r w:rsidR="00FC0FF2">
          <w:rPr>
            <w:b/>
            <w:bCs/>
          </w:rPr>
          <w:t>sample types</w:t>
        </w:r>
      </w:ins>
      <w:ins w:id="119" w:author="Bream, Jeff" w:date="2021-11-29T14:31:00Z">
        <w:r w:rsidR="00FC0FF2">
          <w:rPr>
            <w:b/>
            <w:bCs/>
          </w:rPr>
          <w:t xml:space="preserve"> “a” through “</w:t>
        </w:r>
      </w:ins>
      <w:ins w:id="120" w:author="Bream, Jeff" w:date="2021-11-30T09:27:00Z">
        <w:r w:rsidR="00CE337F">
          <w:rPr>
            <w:b/>
            <w:bCs/>
          </w:rPr>
          <w:t>f</w:t>
        </w:r>
      </w:ins>
      <w:ins w:id="121" w:author="Bream, Jeff" w:date="2021-11-29T14:31:00Z">
        <w:r w:rsidR="00FC0FF2">
          <w:rPr>
            <w:b/>
            <w:bCs/>
          </w:rPr>
          <w:t>” of Section 02.01</w:t>
        </w:r>
        <w:r w:rsidR="00A4579A">
          <w:rPr>
            <w:b/>
            <w:bCs/>
          </w:rPr>
          <w:t>.</w:t>
        </w:r>
      </w:ins>
      <w:r w:rsidR="00B8027A" w:rsidRPr="005B7932">
        <w:rPr>
          <w:rStyle w:val="Hyperlink"/>
          <w:b/>
          <w:bCs/>
        </w:rPr>
        <w:t xml:space="preserve">  </w:t>
      </w:r>
      <w:r w:rsidR="008A1648" w:rsidRPr="00DB0504">
        <w:rPr>
          <w:rStyle w:val="Hyperlink"/>
          <w:b/>
          <w:bCs/>
        </w:rPr>
        <w:t xml:space="preserve">For a subset of the chosen samples, expanded </w:t>
      </w:r>
      <w:r w:rsidR="00DB0504" w:rsidRPr="00DB0504">
        <w:rPr>
          <w:rStyle w:val="Hyperlink"/>
          <w:b/>
          <w:bCs/>
        </w:rPr>
        <w:t xml:space="preserve">the scope of the review </w:t>
      </w:r>
      <w:r w:rsidR="008A1648" w:rsidRPr="00DB0504">
        <w:rPr>
          <w:rStyle w:val="Hyperlink"/>
          <w:b/>
          <w:bCs/>
        </w:rPr>
        <w:t>to at least five years.</w:t>
      </w:r>
    </w:p>
    <w:p w14:paraId="73CC6E55" w14:textId="77777777" w:rsidR="00B10AFA" w:rsidRPr="00A31EEB" w:rsidRDefault="00B10AFA" w:rsidP="009A1F9E">
      <w:pPr>
        <w:pStyle w:val="SpecificGuidance"/>
      </w:pPr>
      <w:r w:rsidRPr="00A31EEB">
        <w:t>Specific Guidance</w:t>
      </w:r>
    </w:p>
    <w:p w14:paraId="7AA516BF" w14:textId="0306E96D" w:rsidR="00475763" w:rsidRDefault="008A1648" w:rsidP="00987255">
      <w:pPr>
        <w:pStyle w:val="StyleLeft05After11pt1"/>
      </w:pPr>
      <w:r w:rsidRPr="004C771B">
        <w:rPr>
          <w:i/>
          <w:iCs/>
        </w:rPr>
        <w:t xml:space="preserve">Use risk insights to select issues that have been processed through the </w:t>
      </w:r>
      <w:r w:rsidRPr="00336396">
        <w:rPr>
          <w:i/>
          <w:iCs/>
        </w:rPr>
        <w:t xml:space="preserve">licensee’s </w:t>
      </w:r>
      <w:ins w:id="122" w:author="Bream, Jeff" w:date="2021-11-29T09:49:00Z">
        <w:r w:rsidR="00B21471" w:rsidRPr="00336396">
          <w:rPr>
            <w:i/>
            <w:iCs/>
          </w:rPr>
          <w:t>PI&amp;R</w:t>
        </w:r>
      </w:ins>
      <w:r w:rsidRPr="008A1648">
        <w:t xml:space="preserve"> </w:t>
      </w:r>
      <w:r w:rsidRPr="004C771B">
        <w:rPr>
          <w:i/>
          <w:iCs/>
        </w:rPr>
        <w:t xml:space="preserve">program since the last biennial team inspection.  </w:t>
      </w:r>
      <w:r w:rsidR="001A47EC" w:rsidRPr="004C771B">
        <w:rPr>
          <w:i/>
          <w:iCs/>
        </w:rPr>
        <w:t>To the extent available, the sample</w:t>
      </w:r>
      <w:r w:rsidR="003C3DD7" w:rsidRPr="004C771B">
        <w:rPr>
          <w:i/>
          <w:iCs/>
        </w:rPr>
        <w:t>s</w:t>
      </w:r>
      <w:r w:rsidR="001A47EC" w:rsidRPr="004C771B">
        <w:rPr>
          <w:i/>
          <w:iCs/>
        </w:rPr>
        <w:t xml:space="preserve"> selected should include</w:t>
      </w:r>
      <w:r w:rsidR="003C3DD7" w:rsidRPr="003B044B">
        <w:t>:</w:t>
      </w:r>
    </w:p>
    <w:p w14:paraId="58B105AD" w14:textId="68762BAE" w:rsidR="00AB1D70" w:rsidRPr="00336396" w:rsidRDefault="007250EC" w:rsidP="009A1F9E">
      <w:pPr>
        <w:pStyle w:val="ListParagraph"/>
        <w:numPr>
          <w:ilvl w:val="0"/>
          <w:numId w:val="9"/>
        </w:numPr>
        <w:spacing w:after="220"/>
        <w:ind w:left="1080"/>
        <w:contextualSpacing w:val="0"/>
        <w:rPr>
          <w:i/>
          <w:iCs/>
        </w:rPr>
      </w:pPr>
      <w:r w:rsidRPr="00336396">
        <w:rPr>
          <w:i/>
          <w:iCs/>
        </w:rPr>
        <w:t>SCAQ</w:t>
      </w:r>
      <w:r w:rsidR="00920A7C" w:rsidRPr="00336396">
        <w:rPr>
          <w:i/>
          <w:iCs/>
        </w:rPr>
        <w:t>s</w:t>
      </w:r>
      <w:r w:rsidRPr="00336396">
        <w:rPr>
          <w:i/>
          <w:iCs/>
        </w:rPr>
        <w:t xml:space="preserve"> and conditions adverse to quality (CAQ)</w:t>
      </w:r>
      <w:r w:rsidR="005329EB" w:rsidRPr="00336396">
        <w:rPr>
          <w:i/>
          <w:iCs/>
        </w:rPr>
        <w:t xml:space="preserve"> that</w:t>
      </w:r>
      <w:r w:rsidR="001A47EC" w:rsidRPr="00336396">
        <w:rPr>
          <w:i/>
          <w:iCs/>
        </w:rPr>
        <w:t xml:space="preserve"> are</w:t>
      </w:r>
      <w:r w:rsidR="005329EB" w:rsidRPr="00336396">
        <w:rPr>
          <w:i/>
          <w:iCs/>
        </w:rPr>
        <w:t xml:space="preserve"> documented</w:t>
      </w:r>
      <w:r w:rsidR="001A47EC" w:rsidRPr="00336396">
        <w:rPr>
          <w:i/>
          <w:iCs/>
        </w:rPr>
        <w:t xml:space="preserve"> in the licensee</w:t>
      </w:r>
      <w:r w:rsidR="00B07576" w:rsidRPr="00336396">
        <w:rPr>
          <w:i/>
          <w:iCs/>
        </w:rPr>
        <w:t>’</w:t>
      </w:r>
      <w:r w:rsidR="001A47EC" w:rsidRPr="00336396">
        <w:rPr>
          <w:i/>
          <w:iCs/>
        </w:rPr>
        <w:t xml:space="preserve">s </w:t>
      </w:r>
      <w:ins w:id="123" w:author="Bream, Jeff" w:date="2021-11-29T09:50:00Z">
        <w:r w:rsidR="00B21471" w:rsidRPr="00336396">
          <w:rPr>
            <w:i/>
            <w:iCs/>
          </w:rPr>
          <w:t>PI&amp;R</w:t>
        </w:r>
      </w:ins>
      <w:r w:rsidR="001A47EC" w:rsidRPr="00336396">
        <w:rPr>
          <w:i/>
          <w:iCs/>
        </w:rPr>
        <w:t xml:space="preserve"> program</w:t>
      </w:r>
      <w:ins w:id="124" w:author="Arel, Madeleine" w:date="2021-12-10T11:05:00Z">
        <w:r w:rsidR="005B7932" w:rsidRPr="00336396">
          <w:rPr>
            <w:i/>
            <w:iCs/>
          </w:rPr>
          <w:t>,</w:t>
        </w:r>
      </w:ins>
    </w:p>
    <w:p w14:paraId="220F2598" w14:textId="77777777" w:rsidR="00AB1D70" w:rsidRDefault="001A47EC" w:rsidP="009A1F9E">
      <w:pPr>
        <w:pStyle w:val="ListParagraph"/>
        <w:numPr>
          <w:ilvl w:val="0"/>
          <w:numId w:val="9"/>
        </w:numPr>
        <w:spacing w:after="220"/>
        <w:ind w:left="1080"/>
        <w:contextualSpacing w:val="0"/>
        <w:rPr>
          <w:i/>
          <w:iCs/>
        </w:rPr>
      </w:pPr>
      <w:r w:rsidRPr="003B044B">
        <w:rPr>
          <w:i/>
          <w:iCs/>
        </w:rPr>
        <w:t>cited or non</w:t>
      </w:r>
      <w:r w:rsidR="005329EB" w:rsidRPr="003B044B">
        <w:rPr>
          <w:i/>
          <w:iCs/>
        </w:rPr>
        <w:t>-</w:t>
      </w:r>
      <w:r w:rsidRPr="003B044B">
        <w:rPr>
          <w:i/>
          <w:iCs/>
        </w:rPr>
        <w:t>cited violations of regulatory requirements and other documented findings,</w:t>
      </w:r>
    </w:p>
    <w:p w14:paraId="2C674C46" w14:textId="77777777" w:rsidR="00AB1D70" w:rsidRDefault="001A47EC" w:rsidP="009A1F9E">
      <w:pPr>
        <w:pStyle w:val="ListParagraph"/>
        <w:numPr>
          <w:ilvl w:val="0"/>
          <w:numId w:val="9"/>
        </w:numPr>
        <w:spacing w:after="220"/>
        <w:ind w:left="1080"/>
        <w:contextualSpacing w:val="0"/>
        <w:rPr>
          <w:i/>
          <w:iCs/>
        </w:rPr>
      </w:pPr>
      <w:r w:rsidRPr="003B044B">
        <w:rPr>
          <w:i/>
          <w:iCs/>
        </w:rPr>
        <w:t>issues identified through NRC operating experience,</w:t>
      </w:r>
    </w:p>
    <w:p w14:paraId="00F977CD" w14:textId="77777777" w:rsidR="00AB1D70" w:rsidRDefault="001A47EC" w:rsidP="009A1F9E">
      <w:pPr>
        <w:pStyle w:val="ListParagraph"/>
        <w:numPr>
          <w:ilvl w:val="0"/>
          <w:numId w:val="9"/>
        </w:numPr>
        <w:spacing w:after="220"/>
        <w:ind w:left="1080"/>
        <w:contextualSpacing w:val="0"/>
        <w:rPr>
          <w:i/>
          <w:iCs/>
        </w:rPr>
      </w:pPr>
      <w:r w:rsidRPr="003B044B">
        <w:rPr>
          <w:i/>
          <w:iCs/>
        </w:rPr>
        <w:t>issues identified through industry operating experience</w:t>
      </w:r>
      <w:r w:rsidR="005329EB" w:rsidRPr="003B044B">
        <w:rPr>
          <w:i/>
          <w:iCs/>
        </w:rPr>
        <w:t xml:space="preserve"> that are documented</w:t>
      </w:r>
      <w:r w:rsidRPr="003B044B">
        <w:rPr>
          <w:i/>
          <w:iCs/>
        </w:rPr>
        <w:t xml:space="preserve"> in the </w:t>
      </w:r>
      <w:r w:rsidRPr="00336396">
        <w:rPr>
          <w:i/>
          <w:iCs/>
        </w:rPr>
        <w:t>licensee</w:t>
      </w:r>
      <w:r w:rsidR="00B07576" w:rsidRPr="00336396">
        <w:rPr>
          <w:i/>
          <w:iCs/>
        </w:rPr>
        <w:t>’</w:t>
      </w:r>
      <w:r w:rsidRPr="00336396">
        <w:rPr>
          <w:i/>
          <w:iCs/>
        </w:rPr>
        <w:t xml:space="preserve">s </w:t>
      </w:r>
      <w:ins w:id="125" w:author="Bream, Jeff" w:date="2021-11-29T09:50:00Z">
        <w:r w:rsidR="00B21471" w:rsidRPr="00336396">
          <w:rPr>
            <w:i/>
            <w:iCs/>
          </w:rPr>
          <w:t>PI&amp;R</w:t>
        </w:r>
      </w:ins>
      <w:r w:rsidRPr="00336396">
        <w:rPr>
          <w:i/>
          <w:iCs/>
        </w:rPr>
        <w:t xml:space="preserve"> program</w:t>
      </w:r>
      <w:r w:rsidRPr="003B044B">
        <w:rPr>
          <w:i/>
          <w:iCs/>
        </w:rPr>
        <w:t>, and</w:t>
      </w:r>
    </w:p>
    <w:p w14:paraId="07ADBC0F" w14:textId="77777777" w:rsidR="00AB1D70" w:rsidRDefault="001A47EC" w:rsidP="009A1F9E">
      <w:pPr>
        <w:pStyle w:val="ListParagraph"/>
        <w:numPr>
          <w:ilvl w:val="0"/>
          <w:numId w:val="9"/>
        </w:numPr>
        <w:spacing w:after="220"/>
        <w:ind w:left="1080"/>
        <w:contextualSpacing w:val="0"/>
        <w:rPr>
          <w:rStyle w:val="Hyperlink"/>
        </w:rPr>
      </w:pPr>
      <w:r w:rsidRPr="003B044B">
        <w:rPr>
          <w:i/>
          <w:iCs/>
        </w:rPr>
        <w:t>licensee audits and assessments.</w:t>
      </w:r>
      <w:r w:rsidR="00B8027A" w:rsidRPr="003B044B">
        <w:rPr>
          <w:i/>
          <w:iCs/>
        </w:rPr>
        <w:t xml:space="preserve">  </w:t>
      </w:r>
      <w:r w:rsidR="00B8027A" w:rsidRPr="003B044B">
        <w:rPr>
          <w:rStyle w:val="Hyperlink"/>
        </w:rPr>
        <w:t>[C1]</w:t>
      </w:r>
    </w:p>
    <w:p w14:paraId="4724F319" w14:textId="39836195" w:rsidR="00B10AFA" w:rsidRPr="003B044B" w:rsidRDefault="00B10AFA" w:rsidP="00AB1D70">
      <w:pPr>
        <w:pStyle w:val="BodyText3"/>
      </w:pPr>
      <w:r w:rsidRPr="003B044B">
        <w:t>The biennial inspection team leader should choose as many issues for review as warranted to complement the routine PI&amp;R reviews and ensure a sufficient basis for evaluating the effectiveness of the licensee</w:t>
      </w:r>
      <w:r>
        <w:t>’</w:t>
      </w:r>
      <w:r w:rsidRPr="003B044B">
        <w:t xml:space="preserve">s PI&amp;R program.  </w:t>
      </w:r>
      <w:r w:rsidRPr="003B044B">
        <w:rPr>
          <w:rStyle w:val="Hyperlink"/>
          <w:i/>
          <w:iCs/>
        </w:rPr>
        <w:t>Inspectors can review Institute of Nuclear Power Operations (INPO) findings, recommendations, corrective actions, and operating experience that are documented in the licensee</w:t>
      </w:r>
      <w:r>
        <w:rPr>
          <w:rStyle w:val="Hyperlink"/>
          <w:i/>
          <w:iCs/>
        </w:rPr>
        <w:t>’</w:t>
      </w:r>
      <w:r w:rsidRPr="003B044B">
        <w:rPr>
          <w:rStyle w:val="Hyperlink"/>
          <w:i/>
          <w:iCs/>
        </w:rPr>
        <w:t xml:space="preserve">s </w:t>
      </w:r>
      <w:ins w:id="126" w:author="Bream, Jeff" w:date="2021-11-29T09:50:00Z">
        <w:r w:rsidR="005E3122" w:rsidRPr="00336396">
          <w:rPr>
            <w:i/>
            <w:iCs/>
          </w:rPr>
          <w:t>PI&amp;R</w:t>
        </w:r>
      </w:ins>
      <w:r w:rsidRPr="003B044B">
        <w:rPr>
          <w:rStyle w:val="Hyperlink"/>
          <w:i/>
          <w:iCs/>
        </w:rPr>
        <w:t xml:space="preserve"> program.  </w:t>
      </w:r>
      <w:r w:rsidRPr="00336396">
        <w:rPr>
          <w:i/>
        </w:rPr>
        <w:t>Inspectors may refer to the NRC/INPO Memorandum of Agreement, dated November</w:t>
      </w:r>
      <w:r w:rsidR="00987255" w:rsidRPr="00336396">
        <w:rPr>
          <w:i/>
        </w:rPr>
        <w:t> </w:t>
      </w:r>
      <w:r w:rsidRPr="00336396">
        <w:rPr>
          <w:i/>
        </w:rPr>
        <w:t>14, 2005 (</w:t>
      </w:r>
      <w:hyperlink r:id="rId7" w:history="1">
        <w:r w:rsidRPr="00336396">
          <w:rPr>
            <w:i/>
          </w:rPr>
          <w:t>ML060060035</w:t>
        </w:r>
      </w:hyperlink>
      <w:r w:rsidRPr="00336396">
        <w:rPr>
          <w:i/>
        </w:rPr>
        <w:t>), for guidance prior to reviewing</w:t>
      </w:r>
      <w:r w:rsidRPr="00336396">
        <w:rPr>
          <w:rStyle w:val="Hyperlink"/>
          <w:i/>
        </w:rPr>
        <w:t xml:space="preserve"> any INPO documents.</w:t>
      </w:r>
      <w:r w:rsidRPr="003B044B">
        <w:rPr>
          <w:rStyle w:val="Hyperlink"/>
          <w:i/>
          <w:iCs/>
        </w:rPr>
        <w:t xml:space="preserve">  </w:t>
      </w:r>
      <w:r w:rsidRPr="003B044B">
        <w:rPr>
          <w:rStyle w:val="Hyperlink"/>
          <w:iCs/>
        </w:rPr>
        <w:t>[C1]</w:t>
      </w:r>
    </w:p>
    <w:p w14:paraId="6EC6407E" w14:textId="330A192F" w:rsidR="00AB1D70" w:rsidRDefault="00B10AFA" w:rsidP="00AB1D70">
      <w:pPr>
        <w:numPr>
          <w:ilvl w:val="0"/>
          <w:numId w:val="2"/>
        </w:numPr>
        <w:tabs>
          <w:tab w:val="clear" w:pos="1538"/>
        </w:tabs>
        <w:spacing w:after="220"/>
        <w:ind w:left="1080"/>
      </w:pPr>
      <w:r w:rsidRPr="003B044B">
        <w:rPr>
          <w:i/>
          <w:iCs/>
        </w:rPr>
        <w:t>The samples chosen for review should include a range of issues selected from the list in Section </w:t>
      </w:r>
      <w:r w:rsidR="00B12C60">
        <w:rPr>
          <w:i/>
          <w:iCs/>
        </w:rPr>
        <w:t>02.01</w:t>
      </w:r>
      <w:r w:rsidRPr="003B044B">
        <w:rPr>
          <w:i/>
          <w:iCs/>
        </w:rPr>
        <w:t>, including those sample types that are designated as requiring a mandatory review.  For a subset of the samples chosen for review, the scope of the review should be expanded to at least five years.  Among the samples chosen for this extended review should be those issues whose significance might be age-dependent, such as issues associated with erosion of piping, degradation of safety</w:t>
      </w:r>
      <w:r w:rsidR="00987255">
        <w:rPr>
          <w:i/>
          <w:iCs/>
        </w:rPr>
        <w:noBreakHyphen/>
      </w:r>
      <w:r w:rsidRPr="003B044B">
        <w:rPr>
          <w:i/>
          <w:iCs/>
        </w:rPr>
        <w:t xml:space="preserve">related raw water systems, boric acid accumulations, aging of electronic components, environmental qualification, etc.  This review can be performed by requesting the licensee to perform a </w:t>
      </w:r>
      <w:ins w:id="127" w:author="Bream, Jeff" w:date="2021-11-29T09:50:00Z">
        <w:r w:rsidR="005E3122" w:rsidRPr="00336396">
          <w:rPr>
            <w:i/>
            <w:iCs/>
          </w:rPr>
          <w:t>PI&amp;R</w:t>
        </w:r>
      </w:ins>
      <w:r w:rsidRPr="003B044B">
        <w:rPr>
          <w:i/>
          <w:iCs/>
        </w:rPr>
        <w:t xml:space="preserve"> program search (computerized or other) for those items designated by the team for the five-year review.  </w:t>
      </w:r>
      <w:r w:rsidRPr="003B044B">
        <w:t>[C1]</w:t>
      </w:r>
    </w:p>
    <w:p w14:paraId="71B74D13" w14:textId="1245B5D9" w:rsidR="00AB1D70" w:rsidRDefault="00B10AFA" w:rsidP="009A1F9E">
      <w:pPr>
        <w:keepLines/>
        <w:numPr>
          <w:ilvl w:val="0"/>
          <w:numId w:val="2"/>
        </w:numPr>
        <w:tabs>
          <w:tab w:val="clear" w:pos="1538"/>
        </w:tabs>
        <w:spacing w:after="220"/>
        <w:ind w:left="1080"/>
      </w:pPr>
      <w:r w:rsidRPr="00234A2D">
        <w:rPr>
          <w:i/>
          <w:iCs/>
        </w:rPr>
        <w:lastRenderedPageBreak/>
        <w:t>If the licensee conducted any periodic self-initiated assessments of safety culture during the review period, this assessment shall be included along with other non</w:t>
      </w:r>
      <w:r w:rsidR="00987255">
        <w:rPr>
          <w:i/>
          <w:iCs/>
        </w:rPr>
        <w:noBreakHyphen/>
      </w:r>
      <w:r w:rsidRPr="00234A2D">
        <w:rPr>
          <w:i/>
          <w:iCs/>
        </w:rPr>
        <w:t xml:space="preserve">safety culture self-assessments selected to review.  If the licensee performed several assessments that collectively addressed safety culture issues, then those assessments combined should be considered as one assessment.  </w:t>
      </w:r>
      <w:r w:rsidRPr="00234A2D">
        <w:t xml:space="preserve">[C2]  </w:t>
      </w:r>
    </w:p>
    <w:p w14:paraId="596BD274" w14:textId="77777777" w:rsidR="00AB1D70" w:rsidRDefault="00B10AFA" w:rsidP="00AB1D70">
      <w:pPr>
        <w:pStyle w:val="BodyText4"/>
      </w:pPr>
      <w:r w:rsidRPr="00234A2D">
        <w:t>Inspectors should review the adequacy of the licensee’s evaluation and actions to address the issues identified by the safety culture assessment.  Not all actions necessarily need to be handled within the licensee’s corrective action program under 10 CFR 50, Appendix B, Criterion XVI.  It may be more appropriate for some issues that are not conditions adverse to quality to be tracked to resolution through an alternate licensee program such as an employee concerns program.  The inspectors review should focus mainly on the licensee’s response to the assessment results or actions taken to address identified issues instead of the assessment methodology or an evaluation the assessment’s adequacy.  Section 03.04.c provides more guidance on reviewing the licensee’s safety culture assessment from the SCWE perspective.</w:t>
      </w:r>
    </w:p>
    <w:p w14:paraId="605D0E89" w14:textId="77777777" w:rsidR="00AB1D70" w:rsidRDefault="00B10AFA" w:rsidP="00AB1D70">
      <w:pPr>
        <w:numPr>
          <w:ilvl w:val="0"/>
          <w:numId w:val="2"/>
        </w:numPr>
        <w:tabs>
          <w:tab w:val="clear" w:pos="1538"/>
        </w:tabs>
        <w:spacing w:after="220"/>
        <w:ind w:left="1080"/>
      </w:pPr>
      <w:r w:rsidRPr="003B044B">
        <w:t>When the licensee has been requested by the NRC to perform an independent safety culture assessment, inspectors shall evaluate the licensee’s assessment.</w:t>
      </w:r>
    </w:p>
    <w:p w14:paraId="6AA5B031" w14:textId="77777777" w:rsidR="00AB1D70" w:rsidRDefault="00B10AFA" w:rsidP="00AB1D70">
      <w:pPr>
        <w:numPr>
          <w:ilvl w:val="0"/>
          <w:numId w:val="2"/>
        </w:numPr>
        <w:tabs>
          <w:tab w:val="clear" w:pos="1538"/>
        </w:tabs>
        <w:spacing w:after="220"/>
        <w:ind w:left="1080"/>
      </w:pPr>
      <w:r w:rsidRPr="003B044B">
        <w:t>Inspectors should consider emerging or existing cross-cutting themes for review during the biennial team inspection to develop insights into the licensee’s progress in addressing the themes.</w:t>
      </w:r>
    </w:p>
    <w:p w14:paraId="78C473B0" w14:textId="77777777" w:rsidR="00AB1D70" w:rsidRDefault="00B10AFA" w:rsidP="00AB1D70">
      <w:pPr>
        <w:numPr>
          <w:ilvl w:val="0"/>
          <w:numId w:val="2"/>
        </w:numPr>
        <w:tabs>
          <w:tab w:val="clear" w:pos="1538"/>
        </w:tabs>
        <w:spacing w:after="220"/>
        <w:ind w:left="1080"/>
      </w:pPr>
      <w:r w:rsidRPr="008F18D7">
        <w:t>Inspectors may select one or more risk-significant systems</w:t>
      </w:r>
      <w:r>
        <w:t xml:space="preserve"> on which</w:t>
      </w:r>
      <w:r w:rsidRPr="008F18D7">
        <w:t xml:space="preserve"> to focus sample selections.  Performing a walkdown of selected systems in accordance with the guidance provided in IP 71111.04, Equipment Alignment, Section 02.02, Complete Walkdown will provide insight into the adequacy of the licensee’s implementation of all aspects of the </w:t>
      </w:r>
      <w:ins w:id="128" w:author="Bream, Jeff" w:date="2021-11-29T09:51:00Z">
        <w:r w:rsidR="00E30B40">
          <w:t>PI&amp;R</w:t>
        </w:r>
      </w:ins>
      <w:r w:rsidRPr="008F18D7">
        <w:t xml:space="preserve"> program (identification, prioritization, </w:t>
      </w:r>
      <w:proofErr w:type="gramStart"/>
      <w:r w:rsidRPr="008F18D7">
        <w:t>evaluation</w:t>
      </w:r>
      <w:proofErr w:type="gramEnd"/>
      <w:r w:rsidRPr="008F18D7">
        <w:t xml:space="preserve"> and implementation).  However, in cases where this method for sample selection is used, additional issues may be required to be reviewed to ensure adequate coverage in the Emergency Planning Cornerstone and the Radiation Safety or Safeguards Strategic Performance Areas.</w:t>
      </w:r>
    </w:p>
    <w:p w14:paraId="57BBDE74" w14:textId="77777777" w:rsidR="00AB1D70" w:rsidRDefault="00EA2D7C" w:rsidP="009A1F9E">
      <w:pPr>
        <w:pStyle w:val="ListParagraph"/>
        <w:numPr>
          <w:ilvl w:val="0"/>
          <w:numId w:val="6"/>
        </w:numPr>
        <w:spacing w:after="220"/>
        <w:contextualSpacing w:val="0"/>
        <w:rPr>
          <w:b/>
          <w:bCs/>
        </w:rPr>
      </w:pPr>
      <w:r>
        <w:rPr>
          <w:b/>
          <w:bCs/>
        </w:rPr>
        <w:t>R</w:t>
      </w:r>
      <w:r w:rsidR="001A47EC" w:rsidRPr="00EA2D7C">
        <w:rPr>
          <w:b/>
          <w:bCs/>
        </w:rPr>
        <w:t xml:space="preserve">eview each selected </w:t>
      </w:r>
      <w:r w:rsidR="009144DB" w:rsidRPr="00EA2D7C">
        <w:rPr>
          <w:b/>
          <w:bCs/>
        </w:rPr>
        <w:t xml:space="preserve">issue </w:t>
      </w:r>
      <w:r w:rsidR="001A47EC" w:rsidRPr="00EA2D7C">
        <w:rPr>
          <w:b/>
          <w:bCs/>
        </w:rPr>
        <w:t xml:space="preserve">using the performance attributes contained in </w:t>
      </w:r>
      <w:r w:rsidR="00115217" w:rsidRPr="00EA2D7C">
        <w:rPr>
          <w:b/>
          <w:bCs/>
        </w:rPr>
        <w:t>Section</w:t>
      </w:r>
      <w:r w:rsidR="0049163E" w:rsidRPr="00EA2D7C">
        <w:rPr>
          <w:b/>
          <w:bCs/>
        </w:rPr>
        <w:t> </w:t>
      </w:r>
      <w:r w:rsidR="001A47EC" w:rsidRPr="00EA2D7C">
        <w:rPr>
          <w:b/>
          <w:bCs/>
        </w:rPr>
        <w:t>0</w:t>
      </w:r>
      <w:r>
        <w:rPr>
          <w:b/>
          <w:bCs/>
        </w:rPr>
        <w:t>2</w:t>
      </w:r>
      <w:r w:rsidR="001A47EC" w:rsidRPr="00EA2D7C">
        <w:rPr>
          <w:b/>
          <w:bCs/>
        </w:rPr>
        <w:t>.0</w:t>
      </w:r>
      <w:r>
        <w:rPr>
          <w:b/>
          <w:bCs/>
        </w:rPr>
        <w:t>2</w:t>
      </w:r>
      <w:r w:rsidR="001A47EC" w:rsidRPr="00EA2D7C">
        <w:rPr>
          <w:b/>
          <w:bCs/>
        </w:rPr>
        <w:t xml:space="preserve"> of th</w:t>
      </w:r>
      <w:r w:rsidR="00115217" w:rsidRPr="00EA2D7C">
        <w:rPr>
          <w:b/>
          <w:bCs/>
        </w:rPr>
        <w:t>is IP</w:t>
      </w:r>
      <w:r w:rsidR="001A47EC" w:rsidRPr="00EA2D7C">
        <w:rPr>
          <w:b/>
          <w:bCs/>
        </w:rPr>
        <w:t>.</w:t>
      </w:r>
    </w:p>
    <w:p w14:paraId="2B95C88C" w14:textId="77777777" w:rsidR="00AB1D70" w:rsidRDefault="004B4470" w:rsidP="009A1F9E">
      <w:pPr>
        <w:pStyle w:val="SpecificGuidance"/>
      </w:pPr>
      <w:r>
        <w:t>Specific Guidance</w:t>
      </w:r>
    </w:p>
    <w:p w14:paraId="698B65A1" w14:textId="77777777" w:rsidR="00AB1D70" w:rsidRDefault="004B4470" w:rsidP="00AB1D70">
      <w:pPr>
        <w:pStyle w:val="BodyText3"/>
      </w:pPr>
      <w:r>
        <w:t>None</w:t>
      </w:r>
    </w:p>
    <w:p w14:paraId="2D51CF1D" w14:textId="77777777" w:rsidR="00AB1D70" w:rsidRDefault="00FB74D0" w:rsidP="009A1F9E">
      <w:pPr>
        <w:pStyle w:val="ListParagraph"/>
        <w:numPr>
          <w:ilvl w:val="0"/>
          <w:numId w:val="6"/>
        </w:numPr>
        <w:spacing w:after="220"/>
        <w:contextualSpacing w:val="0"/>
        <w:rPr>
          <w:b/>
          <w:bCs/>
        </w:rPr>
      </w:pPr>
      <w:r w:rsidRPr="005C247F">
        <w:rPr>
          <w:b/>
          <w:bCs/>
        </w:rPr>
        <w:t>R</w:t>
      </w:r>
      <w:r w:rsidR="001A47EC" w:rsidRPr="005C247F">
        <w:rPr>
          <w:b/>
          <w:bCs/>
        </w:rPr>
        <w:t>eview the results of recent audits</w:t>
      </w:r>
      <w:r w:rsidR="004059BB" w:rsidRPr="005C247F">
        <w:rPr>
          <w:b/>
          <w:bCs/>
        </w:rPr>
        <w:t xml:space="preserve"> and self-assessments</w:t>
      </w:r>
      <w:r w:rsidR="005C49AD" w:rsidRPr="005C247F">
        <w:rPr>
          <w:b/>
          <w:bCs/>
        </w:rPr>
        <w:t xml:space="preserve"> related to the licensee</w:t>
      </w:r>
      <w:r w:rsidR="00C0095E" w:rsidRPr="005C247F">
        <w:rPr>
          <w:b/>
          <w:bCs/>
        </w:rPr>
        <w:t>’s</w:t>
      </w:r>
      <w:r w:rsidR="005C49AD" w:rsidRPr="005C247F">
        <w:rPr>
          <w:b/>
          <w:bCs/>
        </w:rPr>
        <w:t xml:space="preserve"> corrective action </w:t>
      </w:r>
      <w:r w:rsidR="00C0095E" w:rsidRPr="005C247F">
        <w:rPr>
          <w:b/>
          <w:bCs/>
        </w:rPr>
        <w:t>and quality assurance programs</w:t>
      </w:r>
      <w:r w:rsidR="0036086C" w:rsidRPr="005C247F">
        <w:rPr>
          <w:b/>
          <w:bCs/>
        </w:rPr>
        <w:t xml:space="preserve">. </w:t>
      </w:r>
      <w:r w:rsidR="001A47EC" w:rsidRPr="005C247F">
        <w:rPr>
          <w:b/>
          <w:bCs/>
        </w:rPr>
        <w:t xml:space="preserve"> </w:t>
      </w:r>
    </w:p>
    <w:p w14:paraId="347066D5" w14:textId="77777777" w:rsidR="00AB1D70" w:rsidRDefault="00C25BA0" w:rsidP="009A1F9E">
      <w:pPr>
        <w:pStyle w:val="SpecificGuidance"/>
      </w:pPr>
      <w:r w:rsidRPr="00C25BA0">
        <w:t>Specific Guidance</w:t>
      </w:r>
    </w:p>
    <w:p w14:paraId="64C82773" w14:textId="77777777" w:rsidR="00AB1D70" w:rsidRDefault="0036086C" w:rsidP="00AB1D70">
      <w:pPr>
        <w:pStyle w:val="BodyText3"/>
        <w:rPr>
          <w:b/>
          <w:bCs/>
        </w:rPr>
      </w:pPr>
      <w:r w:rsidRPr="00C14E50">
        <w:t xml:space="preserve">Inspectors should </w:t>
      </w:r>
      <w:proofErr w:type="gramStart"/>
      <w:r w:rsidR="00C0095E" w:rsidRPr="00C14E50">
        <w:t>compare and contrast</w:t>
      </w:r>
      <w:proofErr w:type="gramEnd"/>
      <w:r w:rsidR="00C0095E" w:rsidRPr="00C14E50">
        <w:t xml:space="preserve"> the </w:t>
      </w:r>
      <w:r w:rsidR="00E01342" w:rsidRPr="00C14E50">
        <w:t>identified</w:t>
      </w:r>
      <w:r w:rsidR="005C49AD" w:rsidRPr="00C14E50">
        <w:t xml:space="preserve"> </w:t>
      </w:r>
      <w:r w:rsidR="00C0095E" w:rsidRPr="00C14E50">
        <w:t xml:space="preserve">problems </w:t>
      </w:r>
      <w:r w:rsidR="005C49AD" w:rsidRPr="00C14E50">
        <w:t xml:space="preserve">and corrective actions being taken as a result of these audits and self-assessments </w:t>
      </w:r>
      <w:r w:rsidR="00DF242B" w:rsidRPr="00C14E50">
        <w:t xml:space="preserve">with the </w:t>
      </w:r>
      <w:r w:rsidR="001A47EC" w:rsidRPr="00C14E50">
        <w:t xml:space="preserve">results </w:t>
      </w:r>
      <w:r w:rsidR="00115217" w:rsidRPr="00C14E50">
        <w:t xml:space="preserve">of </w:t>
      </w:r>
      <w:r w:rsidR="001A47EC" w:rsidRPr="00C14E50">
        <w:t>this inspection.</w:t>
      </w:r>
    </w:p>
    <w:p w14:paraId="77A7E923" w14:textId="77777777" w:rsidR="00AB1D70" w:rsidRDefault="00FB74D0" w:rsidP="009A1F9E">
      <w:pPr>
        <w:pStyle w:val="ListParagraph"/>
        <w:keepNext/>
        <w:keepLines/>
        <w:numPr>
          <w:ilvl w:val="0"/>
          <w:numId w:val="6"/>
        </w:numPr>
        <w:spacing w:after="220"/>
        <w:contextualSpacing w:val="0"/>
        <w:rPr>
          <w:b/>
          <w:bCs/>
        </w:rPr>
      </w:pPr>
      <w:r w:rsidRPr="005C247F">
        <w:rPr>
          <w:b/>
          <w:bCs/>
          <w:i/>
          <w:iCs/>
        </w:rPr>
        <w:lastRenderedPageBreak/>
        <w:t>R</w:t>
      </w:r>
      <w:r w:rsidR="001A47EC" w:rsidRPr="005C247F">
        <w:rPr>
          <w:b/>
          <w:bCs/>
          <w:i/>
          <w:iCs/>
        </w:rPr>
        <w:t xml:space="preserve">eview issues that pose challenges to the free flow of information for adequate </w:t>
      </w:r>
      <w:r w:rsidR="001A47EC" w:rsidRPr="00336396">
        <w:rPr>
          <w:b/>
          <w:bCs/>
          <w:i/>
          <w:iCs/>
        </w:rPr>
        <w:t>resolution.</w:t>
      </w:r>
      <w:r w:rsidR="001A47EC" w:rsidRPr="005C247F">
        <w:rPr>
          <w:b/>
          <w:bCs/>
        </w:rPr>
        <w:t xml:space="preserve"> </w:t>
      </w:r>
      <w:r w:rsidR="00CA1CEA" w:rsidRPr="005C247F">
        <w:rPr>
          <w:b/>
          <w:bCs/>
        </w:rPr>
        <w:t xml:space="preserve"> </w:t>
      </w:r>
      <w:r w:rsidR="005F3604" w:rsidRPr="005C247F">
        <w:rPr>
          <w:b/>
          <w:bCs/>
        </w:rPr>
        <w:t>[C2]  Employees should feel free to raise safety concerns, both to their management and to the NRC, without fear of retaliation.</w:t>
      </w:r>
    </w:p>
    <w:p w14:paraId="15FDC61D" w14:textId="77777777" w:rsidR="00A30509" w:rsidRDefault="00272443" w:rsidP="009A1F9E">
      <w:pPr>
        <w:pStyle w:val="SpecificGuidance"/>
      </w:pPr>
      <w:ins w:id="129" w:author="Bream, Jeff" w:date="2021-11-30T09:47:00Z">
        <w:r w:rsidRPr="00272443">
          <w:t>Specific Guidance</w:t>
        </w:r>
      </w:ins>
    </w:p>
    <w:p w14:paraId="0D747221" w14:textId="77777777" w:rsidR="00A30509" w:rsidRDefault="00CF0D78" w:rsidP="00E21D63">
      <w:pPr>
        <w:pStyle w:val="BodyText3Italic"/>
      </w:pPr>
      <w:r w:rsidRPr="003B044B">
        <w:t xml:space="preserve">When conducting interviews with or observing other activities involving licensee personnel and/or long-term contractors </w:t>
      </w:r>
      <w:r w:rsidRPr="003B044B">
        <w:rPr>
          <w:noProof/>
        </w:rPr>
        <w:t xml:space="preserve">(i.e., those that have been working at the site for at least six months) </w:t>
      </w:r>
      <w:r w:rsidRPr="003B044B">
        <w:t xml:space="preserve">during the inspection, inspectors should be sensitive to areas and issues that may represent challenges to the free flow of information, such as areas where employees may be reluctant to raise concerns or report issues in the </w:t>
      </w:r>
      <w:ins w:id="130" w:author="Bream, Jeff" w:date="2021-11-29T09:52:00Z">
        <w:r w:rsidR="00FE1453">
          <w:t>PI&amp;R</w:t>
        </w:r>
      </w:ins>
      <w:r w:rsidRPr="003B044B">
        <w:t xml:space="preserve"> program. [C2]  </w:t>
      </w:r>
    </w:p>
    <w:p w14:paraId="4A8DD7E0" w14:textId="77777777" w:rsidR="00A30509" w:rsidRDefault="00EB2FC2" w:rsidP="00E21D63">
      <w:pPr>
        <w:pStyle w:val="BodyText3"/>
      </w:pPr>
      <w:ins w:id="131" w:author="Bream, Jeff" w:date="2021-09-29T11:46:00Z">
        <w:r>
          <w:t xml:space="preserve">To assess the licensee’s environment for raising concerns, and to determine whether impediments exist to the establishment of a SCWE, inspectors should interview </w:t>
        </w:r>
        <w:proofErr w:type="gramStart"/>
        <w:r>
          <w:t>a number of</w:t>
        </w:r>
        <w:proofErr w:type="gramEnd"/>
        <w:r>
          <w:t xml:space="preserve"> licensee personnel and, if applicable, long-term contractors.  These interviews should focus on the willingness of these personnel to raise safety concerns </w:t>
        </w:r>
      </w:ins>
      <w:ins w:id="132" w:author="Bream, Jeff" w:date="2021-11-17T08:21:00Z">
        <w:r w:rsidR="00743292">
          <w:t>to superviso</w:t>
        </w:r>
        <w:r w:rsidR="00AA6EE7">
          <w:t xml:space="preserve">rs/management or </w:t>
        </w:r>
      </w:ins>
      <w:ins w:id="133" w:author="Bream, Jeff" w:date="2021-09-29T11:46:00Z">
        <w:r>
          <w:t xml:space="preserve">through the </w:t>
        </w:r>
      </w:ins>
      <w:ins w:id="134" w:author="Bream, Jeff" w:date="2021-11-29T09:52:00Z">
        <w:r w:rsidR="00FE1453">
          <w:t>PI&amp;R</w:t>
        </w:r>
      </w:ins>
      <w:ins w:id="135" w:author="Bream, Jeff" w:date="2021-09-29T11:46:00Z">
        <w:r>
          <w:t xml:space="preserve"> program, their knowledge of alternative avenues for raising concerns, and whether they have experienced or heard of anything perceived as retaliation for raising concerns.</w:t>
        </w:r>
      </w:ins>
    </w:p>
    <w:p w14:paraId="3921EAD2" w14:textId="77777777" w:rsidR="00A30509" w:rsidRDefault="00EB2FC2" w:rsidP="00E21D63">
      <w:pPr>
        <w:pStyle w:val="BodyText3"/>
      </w:pPr>
      <w:ins w:id="136" w:author="Bream, Jeff" w:date="2021-09-29T11:46:00Z">
        <w:r>
          <w:t>Inspectors may conduct these interviews by one of several methods: as a supplement to other discussions with personnel about PI&amp;R issues, as standalone one-on-one interviews with select personnel, or by conducting focus group interviews.  Focus group interviews are permissible only when the inspector facilitating the focus group has received training in conducting focus groups; it is strongly preferred that the facilitator be qualified as a Safety Culture Assessor per IMC 1245 Appendix C12.</w:t>
        </w:r>
      </w:ins>
    </w:p>
    <w:p w14:paraId="6EB87BDA" w14:textId="77777777" w:rsidR="00A30509" w:rsidRDefault="000B2EAF" w:rsidP="00E21D63">
      <w:pPr>
        <w:pStyle w:val="BodyText3"/>
      </w:pPr>
      <w:ins w:id="137" w:author="Bream, Jeff" w:date="2021-12-02T12:42:00Z">
        <w:r w:rsidRPr="000B2EAF">
          <w:t xml:space="preserve">During inspection preparation and performance, readily available indications of licensee SCWE (e.g., licensee SCWE survey results, NRC allegation data, licensee employee concerns program records, Nuclear Safety Culture Monitoring Panel inputs, and resident input) should be reviewed to determine an appropriate scope for assessing the SCWE via on-site interviews and/or focus groups.  </w:t>
        </w:r>
      </w:ins>
      <w:ins w:id="138" w:author="Bream, Jeff" w:date="2021-12-02T12:47:00Z">
        <w:r w:rsidR="00D66B39">
          <w:t>To the extent practicable, p</w:t>
        </w:r>
      </w:ins>
      <w:ins w:id="139" w:author="Bream, Jeff" w:date="2021-12-02T12:42:00Z">
        <w:r w:rsidRPr="000B2EAF">
          <w:t>ersonnel interviewed should be mostly nonsupervisory and should represent a cross-section of the licensee’s organizational departments (e.g., operations, maintenance, engineering, security, etc.).  If possible, the experience levels of the personnel should vary; both newer and mid-career individuals should be included.  Focus group interviews should similarly cover a cross-section of the licensee’s organizational departments and should include people with a variety of experience levels.  Each focus group should only include personnel at the same supervisory level and may be supplemented by individual discussions with managers or supervisors.</w:t>
        </w:r>
      </w:ins>
      <w:ins w:id="140" w:author="Bream, Jeff" w:date="2021-11-17T12:28:00Z">
        <w:r w:rsidR="00D56F83">
          <w:t xml:space="preserve"> </w:t>
        </w:r>
        <w:r w:rsidR="00D56F83" w:rsidRPr="00D56F83">
          <w:t xml:space="preserve"> </w:t>
        </w:r>
      </w:ins>
    </w:p>
    <w:p w14:paraId="44550844" w14:textId="77777777" w:rsidR="00A30509" w:rsidRDefault="00D56F83" w:rsidP="00E21D63">
      <w:pPr>
        <w:pStyle w:val="BodyText3"/>
      </w:pPr>
      <w:ins w:id="141" w:author="Bream, Jeff" w:date="2021-11-17T12:28:00Z">
        <w:r w:rsidRPr="00D56F83">
          <w:t>Appendix A to this procedure provides a list of questions that may be used to assess SCWE in interviews or focus groups.</w:t>
        </w:r>
      </w:ins>
    </w:p>
    <w:p w14:paraId="6D745D1B" w14:textId="77777777" w:rsidR="00A30509" w:rsidRDefault="00CF0D78" w:rsidP="00E21D63">
      <w:pPr>
        <w:pStyle w:val="BodyText3"/>
      </w:pPr>
      <w:r w:rsidRPr="003B044B">
        <w:t>Interviewing long-term contractors would allow inspectors to assess the SCWE of a group of individuals that have worked at the site for extended periods of time and impacted plant operations and safety.  Inspectors should also obtain insights about the SCWE during their review of the licensee’s most recent safety culture and other relevant assessments.  Inspectors should be sensitive to similarities and differences between the results of their SCWE interviews with plant staff and the results of the licensee’s safety culture and other relevant assessments.</w:t>
      </w:r>
    </w:p>
    <w:p w14:paraId="40485AA2" w14:textId="77777777" w:rsidR="00A30509" w:rsidRDefault="00CF0D78" w:rsidP="00E21D63">
      <w:pPr>
        <w:pStyle w:val="BodyText3"/>
      </w:pPr>
      <w:r w:rsidRPr="003B044B">
        <w:lastRenderedPageBreak/>
        <w:t>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Such factors could include but not be limited to direct retaliation, inadequate staffing that results in excessive overtime, an unwillingness to raise issues that might result in further increases to an already high workload, or inadequate corrective actions for previously identified issues causing personnel to be reluctant to identify additional related issues.</w:t>
      </w:r>
    </w:p>
    <w:p w14:paraId="2162FEA3" w14:textId="77777777" w:rsidR="00A30509" w:rsidRDefault="00CF0D78" w:rsidP="00E21D63">
      <w:pPr>
        <w:pStyle w:val="BodyText3"/>
      </w:pPr>
      <w:r w:rsidRPr="003B044B">
        <w:t>If inspectors become aware of (1) instances of employees being discouraged from raising safety or regulatory issues within the licensee</w:t>
      </w:r>
      <w:r>
        <w:t>’</w:t>
      </w:r>
      <w:r w:rsidRPr="003B044B">
        <w:t>s or contractor</w:t>
      </w:r>
      <w:r>
        <w:t>’</w:t>
      </w:r>
      <w:r w:rsidRPr="003B044B">
        <w:t xml:space="preserve">s organization or to the NRC, (2) a </w:t>
      </w:r>
      <w:r>
        <w:t>“</w:t>
      </w:r>
      <w:r w:rsidRPr="003B044B">
        <w:t>chilling</w:t>
      </w:r>
      <w:r>
        <w:t>”</w:t>
      </w:r>
      <w:r w:rsidRPr="003B044B">
        <w:t xml:space="preserve"> effect, or (3) other general reluctance of employees to raise safety or regulatory issues unrelated to a specific event or incident, they should refer to IP 93100, “Safety Conscious Work Environment Issue Follow-up” and consult with regional management to determine appropriate follow-up actions.</w:t>
      </w:r>
    </w:p>
    <w:p w14:paraId="508D080B" w14:textId="77777777" w:rsidR="00A30509" w:rsidRDefault="00FB74D0" w:rsidP="009A1F9E">
      <w:pPr>
        <w:pStyle w:val="ListParagraph"/>
        <w:numPr>
          <w:ilvl w:val="0"/>
          <w:numId w:val="6"/>
        </w:numPr>
        <w:spacing w:after="220"/>
        <w:contextualSpacing w:val="0"/>
        <w:rPr>
          <w:b/>
          <w:bCs/>
        </w:rPr>
      </w:pPr>
      <w:r w:rsidRPr="005C247F">
        <w:rPr>
          <w:b/>
          <w:bCs/>
        </w:rPr>
        <w:t>R</w:t>
      </w:r>
      <w:r w:rsidR="00E01342" w:rsidRPr="005C247F">
        <w:rPr>
          <w:b/>
          <w:bCs/>
        </w:rPr>
        <w:t>eview c</w:t>
      </w:r>
      <w:r w:rsidR="005E74B6" w:rsidRPr="005C247F">
        <w:rPr>
          <w:b/>
          <w:bCs/>
        </w:rPr>
        <w:t xml:space="preserve">orrective actions related to greater-than-green findings </w:t>
      </w:r>
      <w:ins w:id="142" w:author="Bream, Jeff" w:date="2021-09-29T12:47:00Z">
        <w:r w:rsidR="00A32019">
          <w:rPr>
            <w:b/>
            <w:bCs/>
          </w:rPr>
          <w:t xml:space="preserve">and performance indicators </w:t>
        </w:r>
      </w:ins>
      <w:r w:rsidR="005E74B6" w:rsidRPr="005C247F">
        <w:rPr>
          <w:b/>
          <w:bCs/>
        </w:rPr>
        <w:t xml:space="preserve">that </w:t>
      </w:r>
      <w:r w:rsidR="005E74B6" w:rsidRPr="00336396">
        <w:rPr>
          <w:b/>
          <w:bCs/>
        </w:rPr>
        <w:t>were</w:t>
      </w:r>
      <w:r w:rsidR="005E74B6" w:rsidRPr="005C247F">
        <w:rPr>
          <w:b/>
          <w:bCs/>
        </w:rPr>
        <w:t xml:space="preserve"> not completed by the end of the associated supplemental inspection and </w:t>
      </w:r>
      <w:r w:rsidR="00001365" w:rsidRPr="005C247F">
        <w:rPr>
          <w:b/>
          <w:bCs/>
        </w:rPr>
        <w:t xml:space="preserve">were </w:t>
      </w:r>
      <w:r w:rsidR="005E74B6" w:rsidRPr="005C247F">
        <w:rPr>
          <w:b/>
          <w:bCs/>
        </w:rPr>
        <w:t>not otherwise reviewed.</w:t>
      </w:r>
    </w:p>
    <w:p w14:paraId="2F1AEB4E" w14:textId="77777777" w:rsidR="00A30509" w:rsidRDefault="00097A31" w:rsidP="009A1F9E">
      <w:pPr>
        <w:pStyle w:val="SpecificGuidance"/>
      </w:pPr>
      <w:r>
        <w:t>Specific Guidance</w:t>
      </w:r>
    </w:p>
    <w:p w14:paraId="47071B63" w14:textId="77777777" w:rsidR="00A30509" w:rsidRDefault="00097A31" w:rsidP="00A30509">
      <w:pPr>
        <w:pStyle w:val="BodyText3"/>
      </w:pPr>
      <w:r>
        <w:t>None</w:t>
      </w:r>
    </w:p>
    <w:p w14:paraId="425331A7" w14:textId="77777777" w:rsidR="00A30509" w:rsidRDefault="00FB74D0" w:rsidP="009A1F9E">
      <w:pPr>
        <w:pStyle w:val="ListParagraph"/>
        <w:numPr>
          <w:ilvl w:val="0"/>
          <w:numId w:val="6"/>
        </w:numPr>
        <w:spacing w:after="220"/>
        <w:contextualSpacing w:val="0"/>
        <w:rPr>
          <w:b/>
          <w:bCs/>
        </w:rPr>
      </w:pPr>
      <w:r w:rsidRPr="005C247F">
        <w:rPr>
          <w:b/>
          <w:bCs/>
        </w:rPr>
        <w:t xml:space="preserve">Assess </w:t>
      </w:r>
      <w:r w:rsidR="00122C6D" w:rsidRPr="005C247F">
        <w:rPr>
          <w:b/>
          <w:bCs/>
        </w:rPr>
        <w:t xml:space="preserve">the </w:t>
      </w:r>
      <w:r w:rsidR="001A47EC" w:rsidRPr="005C247F">
        <w:rPr>
          <w:b/>
          <w:bCs/>
        </w:rPr>
        <w:t>following items</w:t>
      </w:r>
      <w:r w:rsidR="00701674" w:rsidRPr="005C247F">
        <w:rPr>
          <w:b/>
          <w:bCs/>
        </w:rPr>
        <w:t xml:space="preserve"> using the results developed from steps a through </w:t>
      </w:r>
      <w:r w:rsidR="005C247F" w:rsidRPr="005C247F">
        <w:rPr>
          <w:b/>
          <w:bCs/>
        </w:rPr>
        <w:t>e</w:t>
      </w:r>
      <w:r w:rsidR="001A47EC" w:rsidRPr="005C247F">
        <w:rPr>
          <w:b/>
          <w:bCs/>
        </w:rPr>
        <w:t>:</w:t>
      </w:r>
    </w:p>
    <w:p w14:paraId="68A1749E" w14:textId="77777777" w:rsidR="00A30509" w:rsidRDefault="001A47EC" w:rsidP="00A30509">
      <w:pPr>
        <w:keepLines/>
        <w:widowControl/>
        <w:numPr>
          <w:ilvl w:val="0"/>
          <w:numId w:val="3"/>
        </w:numPr>
        <w:tabs>
          <w:tab w:val="clear" w:pos="1166"/>
        </w:tabs>
        <w:spacing w:after="220"/>
        <w:ind w:left="1080"/>
        <w:rPr>
          <w:b/>
          <w:bCs/>
        </w:rPr>
      </w:pPr>
      <w:r w:rsidRPr="002943B4">
        <w:rPr>
          <w:b/>
          <w:bCs/>
        </w:rPr>
        <w:t xml:space="preserve">the effectiveness of the </w:t>
      </w:r>
      <w:r w:rsidRPr="00D23BA4">
        <w:rPr>
          <w:b/>
          <w:bCs/>
        </w:rPr>
        <w:t>licensee</w:t>
      </w:r>
      <w:r w:rsidR="00B07576" w:rsidRPr="00D23BA4">
        <w:rPr>
          <w:b/>
          <w:bCs/>
        </w:rPr>
        <w:t>’</w:t>
      </w:r>
      <w:r w:rsidRPr="00D23BA4">
        <w:rPr>
          <w:b/>
          <w:bCs/>
        </w:rPr>
        <w:t xml:space="preserve">s </w:t>
      </w:r>
      <w:ins w:id="143" w:author="Bream, Jeff" w:date="2021-11-29T09:52:00Z">
        <w:r w:rsidR="00FE1453" w:rsidRPr="00D23BA4">
          <w:rPr>
            <w:b/>
            <w:bCs/>
          </w:rPr>
          <w:t>PI&amp;R</w:t>
        </w:r>
      </w:ins>
      <w:r w:rsidRPr="002943B4">
        <w:rPr>
          <w:b/>
          <w:bCs/>
        </w:rPr>
        <w:t xml:space="preserve"> program in identifying, evaluating, and correcting problems</w:t>
      </w:r>
      <w:r w:rsidR="007F757D" w:rsidRPr="002943B4">
        <w:rPr>
          <w:b/>
          <w:bCs/>
        </w:rPr>
        <w:t>,</w:t>
      </w:r>
    </w:p>
    <w:p w14:paraId="587B52C7" w14:textId="77777777" w:rsidR="00A30509" w:rsidRDefault="001A47EC" w:rsidP="00A30509">
      <w:pPr>
        <w:keepLines/>
        <w:widowControl/>
        <w:numPr>
          <w:ilvl w:val="0"/>
          <w:numId w:val="3"/>
        </w:numPr>
        <w:tabs>
          <w:tab w:val="clear" w:pos="1166"/>
        </w:tabs>
        <w:spacing w:after="220"/>
        <w:ind w:left="1080"/>
        <w:rPr>
          <w:b/>
          <w:bCs/>
        </w:rPr>
      </w:pPr>
      <w:r w:rsidRPr="002943B4">
        <w:rPr>
          <w:b/>
          <w:bCs/>
        </w:rPr>
        <w:t>the licensee</w:t>
      </w:r>
      <w:r w:rsidR="00B07576" w:rsidRPr="002943B4">
        <w:rPr>
          <w:b/>
          <w:bCs/>
        </w:rPr>
        <w:t>’</w:t>
      </w:r>
      <w:r w:rsidRPr="002943B4">
        <w:rPr>
          <w:b/>
          <w:bCs/>
        </w:rPr>
        <w:t>s use of operating experience information</w:t>
      </w:r>
      <w:r w:rsidR="007F757D" w:rsidRPr="002943B4">
        <w:rPr>
          <w:b/>
          <w:bCs/>
        </w:rPr>
        <w:t>,</w:t>
      </w:r>
    </w:p>
    <w:p w14:paraId="69F5071B" w14:textId="77777777" w:rsidR="00A30509" w:rsidRDefault="001A47EC" w:rsidP="00A30509">
      <w:pPr>
        <w:keepLines/>
        <w:widowControl/>
        <w:numPr>
          <w:ilvl w:val="0"/>
          <w:numId w:val="3"/>
        </w:numPr>
        <w:tabs>
          <w:tab w:val="clear" w:pos="1166"/>
        </w:tabs>
        <w:spacing w:after="220"/>
        <w:ind w:left="1080"/>
        <w:rPr>
          <w:b/>
          <w:bCs/>
        </w:rPr>
      </w:pPr>
      <w:r w:rsidRPr="002943B4">
        <w:rPr>
          <w:b/>
          <w:bCs/>
        </w:rPr>
        <w:t xml:space="preserve">completed licensee </w:t>
      </w:r>
      <w:r w:rsidR="00652B7C" w:rsidRPr="002943B4">
        <w:rPr>
          <w:b/>
          <w:bCs/>
        </w:rPr>
        <w:t xml:space="preserve">audits and </w:t>
      </w:r>
      <w:r w:rsidRPr="002943B4">
        <w:rPr>
          <w:b/>
          <w:bCs/>
        </w:rPr>
        <w:t>self</w:t>
      </w:r>
      <w:r w:rsidR="009F520F" w:rsidRPr="002943B4">
        <w:rPr>
          <w:b/>
          <w:bCs/>
        </w:rPr>
        <w:t>-</w:t>
      </w:r>
      <w:r w:rsidRPr="002943B4">
        <w:rPr>
          <w:b/>
          <w:bCs/>
        </w:rPr>
        <w:t>assessments</w:t>
      </w:r>
      <w:r w:rsidR="007F757D" w:rsidRPr="002943B4">
        <w:rPr>
          <w:b/>
          <w:bCs/>
        </w:rPr>
        <w:t>, and</w:t>
      </w:r>
    </w:p>
    <w:p w14:paraId="687DE5B1" w14:textId="77777777" w:rsidR="00A30509" w:rsidRDefault="001A47EC" w:rsidP="00A30509">
      <w:pPr>
        <w:keepLines/>
        <w:widowControl/>
        <w:numPr>
          <w:ilvl w:val="0"/>
          <w:numId w:val="3"/>
        </w:numPr>
        <w:tabs>
          <w:tab w:val="clear" w:pos="1166"/>
        </w:tabs>
        <w:spacing w:after="220"/>
        <w:ind w:left="1080"/>
        <w:rPr>
          <w:b/>
          <w:bCs/>
        </w:rPr>
      </w:pPr>
      <w:r w:rsidRPr="00336396">
        <w:rPr>
          <w:b/>
          <w:bCs/>
          <w:i/>
          <w:iCs/>
        </w:rPr>
        <w:t>the licensee</w:t>
      </w:r>
      <w:r w:rsidR="00B07576" w:rsidRPr="00336396">
        <w:rPr>
          <w:b/>
          <w:bCs/>
          <w:i/>
          <w:iCs/>
        </w:rPr>
        <w:t>’</w:t>
      </w:r>
      <w:r w:rsidRPr="00336396">
        <w:rPr>
          <w:b/>
          <w:bCs/>
          <w:i/>
          <w:iCs/>
        </w:rPr>
        <w:t>s</w:t>
      </w:r>
      <w:r w:rsidRPr="002943B4">
        <w:rPr>
          <w:b/>
          <w:bCs/>
          <w:i/>
          <w:iCs/>
        </w:rPr>
        <w:t xml:space="preserve"> </w:t>
      </w:r>
      <w:r w:rsidR="00141D88" w:rsidRPr="002943B4">
        <w:rPr>
          <w:b/>
          <w:bCs/>
          <w:i/>
          <w:iCs/>
        </w:rPr>
        <w:t xml:space="preserve">SCWE </w:t>
      </w:r>
      <w:proofErr w:type="gramStart"/>
      <w:r w:rsidR="000F5DD3" w:rsidRPr="002943B4">
        <w:rPr>
          <w:b/>
          <w:bCs/>
          <w:i/>
          <w:iCs/>
        </w:rPr>
        <w:t xml:space="preserve">in order </w:t>
      </w:r>
      <w:r w:rsidR="0038348F" w:rsidRPr="002943B4">
        <w:rPr>
          <w:b/>
          <w:bCs/>
          <w:i/>
          <w:iCs/>
        </w:rPr>
        <w:t>to</w:t>
      </w:r>
      <w:proofErr w:type="gramEnd"/>
      <w:r w:rsidR="0038348F" w:rsidRPr="002943B4">
        <w:rPr>
          <w:b/>
          <w:bCs/>
          <w:i/>
          <w:iCs/>
        </w:rPr>
        <w:t xml:space="preserve"> identify </w:t>
      </w:r>
      <w:r w:rsidR="007B7050" w:rsidRPr="002943B4">
        <w:rPr>
          <w:b/>
          <w:bCs/>
          <w:i/>
          <w:iCs/>
        </w:rPr>
        <w:t>any</w:t>
      </w:r>
      <w:r w:rsidRPr="002943B4">
        <w:rPr>
          <w:b/>
          <w:bCs/>
          <w:i/>
          <w:iCs/>
        </w:rPr>
        <w:t xml:space="preserve"> indication</w:t>
      </w:r>
      <w:r w:rsidR="007B7050" w:rsidRPr="002943B4">
        <w:rPr>
          <w:b/>
          <w:bCs/>
          <w:i/>
          <w:iCs/>
        </w:rPr>
        <w:t>s</w:t>
      </w:r>
      <w:r w:rsidRPr="002943B4">
        <w:rPr>
          <w:b/>
          <w:bCs/>
          <w:i/>
          <w:iCs/>
        </w:rPr>
        <w:t xml:space="preserve"> </w:t>
      </w:r>
      <w:r w:rsidR="007B7050" w:rsidRPr="002943B4">
        <w:rPr>
          <w:b/>
          <w:bCs/>
          <w:i/>
          <w:iCs/>
        </w:rPr>
        <w:t>of</w:t>
      </w:r>
      <w:r w:rsidRPr="002943B4">
        <w:rPr>
          <w:b/>
          <w:bCs/>
          <w:i/>
          <w:iCs/>
        </w:rPr>
        <w:t xml:space="preserve"> reluctan</w:t>
      </w:r>
      <w:r w:rsidR="007B7050" w:rsidRPr="002943B4">
        <w:rPr>
          <w:b/>
          <w:bCs/>
          <w:i/>
          <w:iCs/>
        </w:rPr>
        <w:t>ce</w:t>
      </w:r>
      <w:r w:rsidRPr="002943B4">
        <w:rPr>
          <w:b/>
          <w:bCs/>
          <w:i/>
          <w:iCs/>
        </w:rPr>
        <w:t xml:space="preserve"> to report safety issues</w:t>
      </w:r>
      <w:r w:rsidR="007B7050" w:rsidRPr="002943B4">
        <w:rPr>
          <w:b/>
          <w:bCs/>
          <w:i/>
          <w:iCs/>
        </w:rPr>
        <w:t xml:space="preserve"> by licensee personnel</w:t>
      </w:r>
      <w:r w:rsidR="007F757D" w:rsidRPr="002943B4">
        <w:rPr>
          <w:b/>
          <w:bCs/>
          <w:i/>
          <w:iCs/>
        </w:rPr>
        <w:t>.</w:t>
      </w:r>
      <w:r w:rsidR="00CA1CEA" w:rsidRPr="002943B4">
        <w:rPr>
          <w:b/>
          <w:bCs/>
          <w:i/>
          <w:iCs/>
        </w:rPr>
        <w:t xml:space="preserve"> </w:t>
      </w:r>
      <w:r w:rsidRPr="002943B4">
        <w:rPr>
          <w:b/>
          <w:bCs/>
          <w:i/>
          <w:iCs/>
        </w:rPr>
        <w:t xml:space="preserve"> </w:t>
      </w:r>
      <w:r w:rsidRPr="002943B4">
        <w:rPr>
          <w:b/>
          <w:bCs/>
        </w:rPr>
        <w:t>[C2]</w:t>
      </w:r>
    </w:p>
    <w:p w14:paraId="5A515A00" w14:textId="77777777" w:rsidR="00A30509" w:rsidRDefault="008075DD" w:rsidP="009A1F9E">
      <w:pPr>
        <w:pStyle w:val="SpecificGuidance"/>
      </w:pPr>
      <w:bookmarkStart w:id="144" w:name="_Toc247353458"/>
      <w:bookmarkStart w:id="145" w:name="_Toc247358854"/>
      <w:r>
        <w:t>Specific Guidance</w:t>
      </w:r>
    </w:p>
    <w:p w14:paraId="326470A4" w14:textId="383700A7" w:rsidR="00A30509" w:rsidRDefault="002B6837" w:rsidP="00E21D63">
      <w:pPr>
        <w:pStyle w:val="BodyText3"/>
      </w:pPr>
      <w:r w:rsidRPr="003B044B">
        <w:t xml:space="preserve">By reviewing a sufficient number and breadth of samples, the inspection team should </w:t>
      </w:r>
      <w:r w:rsidR="00987255">
        <w:br/>
      </w:r>
      <w:r w:rsidRPr="003B044B">
        <w:t xml:space="preserve">be able to develop insights into the licensee’s ability to identify, evaluate, and resolve problems using the </w:t>
      </w:r>
      <w:ins w:id="146" w:author="Bream, Jeff" w:date="2021-11-29T09:52:00Z">
        <w:r w:rsidR="007C510F">
          <w:t>PI&amp;R</w:t>
        </w:r>
      </w:ins>
      <w:r w:rsidRPr="003B044B">
        <w:t xml:space="preserve"> program, operating experience, and results of self</w:t>
      </w:r>
      <w:r w:rsidR="00987255">
        <w:noBreakHyphen/>
      </w:r>
      <w:r w:rsidRPr="003B044B">
        <w:t>assessments/audits.  Inspectors should compare these results with the licensee’s performance reviews, including reviews of PI&amp;R programs.  Inspectors should determine whether licensee reviews are consistent with the NRC review of PI&amp;R issues.</w:t>
      </w:r>
    </w:p>
    <w:p w14:paraId="53C0D1AF" w14:textId="77777777" w:rsidR="00A30509" w:rsidRDefault="002B6837" w:rsidP="00E21D63">
      <w:pPr>
        <w:pStyle w:val="BodyText3"/>
      </w:pPr>
      <w:r w:rsidRPr="003B044B">
        <w:t>The intent of this IP (both the routine and biennial inspection effort) is to provide insights into licensee performance in the PI&amp;R area based upon a performance-based review of corrective action issues, operating experience, and self-assessments/audits.  More detailed programmatic reviews of licensee performance in the PI&amp;R area will be conducted during supplemental inspections if established performance thresholds are crossed.</w:t>
      </w:r>
      <w:bookmarkEnd w:id="144"/>
      <w:bookmarkEnd w:id="145"/>
    </w:p>
    <w:p w14:paraId="0638D998" w14:textId="77777777" w:rsidR="00A30509" w:rsidRDefault="001A47EC" w:rsidP="00FB6C36">
      <w:pPr>
        <w:pStyle w:val="Heading1"/>
      </w:pPr>
      <w:bookmarkStart w:id="147" w:name="_Toc247353476"/>
      <w:bookmarkStart w:id="148" w:name="_Toc247358873"/>
      <w:r w:rsidRPr="003B044B">
        <w:lastRenderedPageBreak/>
        <w:t>71152-0</w:t>
      </w:r>
      <w:r w:rsidR="00D2009B">
        <w:t>4</w:t>
      </w:r>
      <w:r w:rsidRPr="003B044B">
        <w:tab/>
        <w:t>REFERENCES</w:t>
      </w:r>
      <w:bookmarkEnd w:id="147"/>
      <w:bookmarkEnd w:id="148"/>
    </w:p>
    <w:p w14:paraId="67094D3E" w14:textId="77777777" w:rsidR="00A30509" w:rsidRDefault="00811E87" w:rsidP="00552680">
      <w:pPr>
        <w:pStyle w:val="BodyText"/>
        <w:rPr>
          <w:rStyle w:val="Hyperlink"/>
        </w:rPr>
      </w:pPr>
      <w:hyperlink r:id="rId8" w:history="1">
        <w:r w:rsidR="005E45CD" w:rsidRPr="003B044B">
          <w:rPr>
            <w:rStyle w:val="Hyperlink"/>
          </w:rPr>
          <w:t>Audit of NRC’s Implementation of 10 CFR Part 21, Reporting of Defects and Noncompliance (OIG-11-A-08, March 23, 2011, ML110820426)</w:t>
        </w:r>
      </w:hyperlink>
    </w:p>
    <w:p w14:paraId="153CB960" w14:textId="77777777" w:rsidR="00A30509" w:rsidRDefault="00291E98" w:rsidP="00552680">
      <w:pPr>
        <w:pStyle w:val="BodyText"/>
      </w:pPr>
      <w:r w:rsidRPr="003B044B">
        <w:t>IMC</w:t>
      </w:r>
      <w:r w:rsidR="00A134DB" w:rsidRPr="003B044B">
        <w:t> </w:t>
      </w:r>
      <w:r w:rsidRPr="003B044B">
        <w:t>0305, “Operating Reactor Assessment Program”</w:t>
      </w:r>
    </w:p>
    <w:p w14:paraId="24555198" w14:textId="77777777" w:rsidR="00A30509" w:rsidRDefault="00635ADA" w:rsidP="00552680">
      <w:pPr>
        <w:pStyle w:val="BodyText"/>
      </w:pPr>
      <w:r w:rsidRPr="003B044B">
        <w:t>IMC 0308 Attachment 2 “Technical Basis for Inspection Program”</w:t>
      </w:r>
    </w:p>
    <w:p w14:paraId="222ABA37" w14:textId="77777777" w:rsidR="00987255" w:rsidRDefault="00987255" w:rsidP="00987255">
      <w:pPr>
        <w:pStyle w:val="BodyText"/>
      </w:pPr>
      <w:r w:rsidRPr="006701F7">
        <w:t>IMC 0326, “Operability Determinations and Functionality Assessments for Conditions Adverse to Quality or Safety”</w:t>
      </w:r>
    </w:p>
    <w:p w14:paraId="2AB905BC" w14:textId="77777777" w:rsidR="00A30509" w:rsidRDefault="00291E98" w:rsidP="00552680">
      <w:pPr>
        <w:pStyle w:val="BodyText"/>
      </w:pPr>
      <w:r w:rsidRPr="003B044B">
        <w:t>IMC</w:t>
      </w:r>
      <w:r w:rsidR="00A134DB" w:rsidRPr="003B044B">
        <w:t> </w:t>
      </w:r>
      <w:r w:rsidRPr="003B044B">
        <w:t>061</w:t>
      </w:r>
      <w:r w:rsidR="00D2009B">
        <w:t>1</w:t>
      </w:r>
      <w:r w:rsidR="00BD01B0" w:rsidRPr="003B044B">
        <w:t xml:space="preserve">, </w:t>
      </w:r>
      <w:r w:rsidR="00D97747" w:rsidRPr="003B044B">
        <w:t>“</w:t>
      </w:r>
      <w:r w:rsidR="00BD01B0" w:rsidRPr="003B044B">
        <w:t>Power Reactor Inspection Reports”</w:t>
      </w:r>
    </w:p>
    <w:p w14:paraId="67DAF76B" w14:textId="77777777" w:rsidR="00A30509" w:rsidRDefault="00B96C14" w:rsidP="00552680">
      <w:pPr>
        <w:pStyle w:val="BodyText"/>
      </w:pPr>
      <w:r w:rsidRPr="003B044B">
        <w:t>IMC 0620, “Inspection Documents and Records”</w:t>
      </w:r>
    </w:p>
    <w:p w14:paraId="75361AD4" w14:textId="77777777" w:rsidR="00A30509" w:rsidRDefault="001A33AB" w:rsidP="00552680">
      <w:pPr>
        <w:pStyle w:val="BodyText"/>
      </w:pPr>
      <w:r w:rsidRPr="00552680">
        <w:t>IP 36100, “10 CFR Part 21 Inspections at Nuclear Power Reactors”</w:t>
      </w:r>
    </w:p>
    <w:p w14:paraId="6A4CEA77" w14:textId="77777777" w:rsidR="00A30509" w:rsidRDefault="001A33AB" w:rsidP="00552680">
      <w:pPr>
        <w:pStyle w:val="BodyText"/>
      </w:pPr>
      <w:r w:rsidRPr="00552680">
        <w:t>IP </w:t>
      </w:r>
      <w:r w:rsidR="00A25808" w:rsidRPr="00552680">
        <w:t>43004</w:t>
      </w:r>
      <w:r w:rsidRPr="00552680">
        <w:t>, “</w:t>
      </w:r>
      <w:r w:rsidR="00A25808" w:rsidRPr="00552680">
        <w:t>Inspection of Commercial-Grade Dedication Programs</w:t>
      </w:r>
      <w:r w:rsidRPr="00552680">
        <w:t>”</w:t>
      </w:r>
    </w:p>
    <w:p w14:paraId="0730B357" w14:textId="77777777" w:rsidR="00987255" w:rsidRDefault="00987255" w:rsidP="00987255">
      <w:pPr>
        <w:pStyle w:val="BodyText"/>
      </w:pPr>
      <w:r w:rsidRPr="003B044B">
        <w:t>IP 71111.12, “Maintenance Effectiveness”</w:t>
      </w:r>
    </w:p>
    <w:p w14:paraId="1BDC9429" w14:textId="77777777" w:rsidR="00A30509" w:rsidRDefault="00B96C14" w:rsidP="00552680">
      <w:pPr>
        <w:pStyle w:val="BodyText"/>
      </w:pPr>
      <w:r w:rsidRPr="003B044B">
        <w:t>IP 93002, “Managing Fatigue”</w:t>
      </w:r>
    </w:p>
    <w:p w14:paraId="6AE3BA39" w14:textId="77777777" w:rsidR="00A30509" w:rsidRDefault="00FE1668" w:rsidP="00552680">
      <w:pPr>
        <w:pStyle w:val="BodyText"/>
      </w:pPr>
      <w:r w:rsidRPr="003B044B">
        <w:t>IP 93100, “Safety Conscious Working Environment Issue Follow-up”</w:t>
      </w:r>
    </w:p>
    <w:p w14:paraId="75508733" w14:textId="77777777" w:rsidR="00A30509" w:rsidRDefault="00291E98" w:rsidP="00552680">
      <w:pPr>
        <w:pStyle w:val="BodyText"/>
      </w:pPr>
      <w:r w:rsidRPr="003B044B">
        <w:t>IP</w:t>
      </w:r>
      <w:r w:rsidR="00A134DB" w:rsidRPr="003B044B">
        <w:t> </w:t>
      </w:r>
      <w:r w:rsidRPr="003B044B">
        <w:t>95001</w:t>
      </w:r>
      <w:r w:rsidR="00467039" w:rsidRPr="003B044B">
        <w:t>, “</w:t>
      </w:r>
      <w:r w:rsidR="002359AE" w:rsidRPr="002359AE">
        <w:t>Supplemental Inspection Response to Action Matrix Column 2 (Regulatory Response) Inputs</w:t>
      </w:r>
      <w:r w:rsidR="00467039" w:rsidRPr="003B044B">
        <w:t>”</w:t>
      </w:r>
    </w:p>
    <w:p w14:paraId="212BFCDA" w14:textId="77777777" w:rsidR="00A30509" w:rsidRDefault="00652AB6" w:rsidP="00552680">
      <w:pPr>
        <w:pStyle w:val="BodyText"/>
      </w:pPr>
      <w:r w:rsidRPr="003B044B">
        <w:t xml:space="preserve">Nuclear Regulatory Commission </w:t>
      </w:r>
      <w:hyperlink r:id="rId9" w:anchor="manual" w:history="1">
        <w:r w:rsidRPr="00552680">
          <w:t>Enforcement Manual</w:t>
        </w:r>
      </w:hyperlink>
    </w:p>
    <w:p w14:paraId="63CF13A9" w14:textId="77777777" w:rsidR="00A30509" w:rsidRDefault="002B30E6" w:rsidP="00552680">
      <w:pPr>
        <w:pStyle w:val="BodyText"/>
      </w:pPr>
      <w:r w:rsidRPr="003B044B">
        <w:t>NRC/INPO Memorandum of Agreement</w:t>
      </w:r>
      <w:r w:rsidR="006D1189" w:rsidRPr="003B044B">
        <w:t>, dated November 14, 2005</w:t>
      </w:r>
      <w:r w:rsidRPr="003B044B">
        <w:t xml:space="preserve"> </w:t>
      </w:r>
      <w:r w:rsidR="006D1189" w:rsidRPr="003B044B">
        <w:t>(</w:t>
      </w:r>
      <w:r w:rsidRPr="003B044B">
        <w:t>ADAMS</w:t>
      </w:r>
      <w:r w:rsidR="006D1189" w:rsidRPr="003B044B">
        <w:t> </w:t>
      </w:r>
      <w:hyperlink r:id="rId10" w:history="1">
        <w:r w:rsidRPr="003B044B">
          <w:t>ML060060035</w:t>
        </w:r>
      </w:hyperlink>
      <w:r w:rsidR="006D1189" w:rsidRPr="003B044B">
        <w:t>)</w:t>
      </w:r>
    </w:p>
    <w:p w14:paraId="34BDBF5C" w14:textId="77777777" w:rsidR="00A30509" w:rsidRDefault="001A47EC" w:rsidP="00A30509">
      <w:pPr>
        <w:pStyle w:val="Title"/>
        <w:spacing w:before="440" w:after="440"/>
      </w:pPr>
      <w:r w:rsidRPr="003B044B">
        <w:t>END</w:t>
      </w:r>
    </w:p>
    <w:p w14:paraId="09D7660E" w14:textId="0A63E10F" w:rsidR="00811B67" w:rsidRPr="003B044B" w:rsidRDefault="001A47EC" w:rsidP="00552680">
      <w:pPr>
        <w:pStyle w:val="BodyText"/>
      </w:pPr>
      <w:r w:rsidRPr="003B044B">
        <w:t>Appendix</w:t>
      </w:r>
      <w:r w:rsidR="00F4372D" w:rsidRPr="003B044B">
        <w:t> </w:t>
      </w:r>
      <w:r w:rsidR="00C46E3A">
        <w:t>A</w:t>
      </w:r>
      <w:r w:rsidRPr="003B044B">
        <w:t>:</w:t>
      </w:r>
      <w:r w:rsidR="002F32D4">
        <w:t xml:space="preserve">  </w:t>
      </w:r>
      <w:r w:rsidR="00686508" w:rsidRPr="003B044B">
        <w:t>Guidance for Gathering SCWE and PI&amp;R Insights</w:t>
      </w:r>
    </w:p>
    <w:p w14:paraId="2772EE6B" w14:textId="77777777" w:rsidR="001A47EC" w:rsidRPr="003B044B" w:rsidRDefault="001A47EC" w:rsidP="00552680">
      <w:pPr>
        <w:pStyle w:val="BodyText"/>
      </w:pPr>
      <w:r w:rsidRPr="003B044B">
        <w:t>Attachment</w:t>
      </w:r>
      <w:r w:rsidR="00BA20DE" w:rsidRPr="003B044B">
        <w:t> </w:t>
      </w:r>
      <w:r w:rsidRPr="003B044B">
        <w:t>1:</w:t>
      </w:r>
      <w:r w:rsidR="002F32D4">
        <w:t xml:space="preserve">  </w:t>
      </w:r>
      <w:r w:rsidRPr="003B044B">
        <w:t>Revision History</w:t>
      </w:r>
    </w:p>
    <w:p w14:paraId="7F3155B6" w14:textId="77777777" w:rsidR="001470CB" w:rsidRPr="003B044B" w:rsidRDefault="001470C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1470CB" w:rsidRPr="003B044B" w:rsidSect="00B20AF9">
          <w:footerReference w:type="default" r:id="rId11"/>
          <w:pgSz w:w="12240" w:h="15840" w:code="1"/>
          <w:pgMar w:top="1440" w:right="1440" w:bottom="1440" w:left="1440" w:header="720" w:footer="720" w:gutter="0"/>
          <w:cols w:space="720"/>
          <w:noEndnote/>
          <w:docGrid w:linePitch="326"/>
        </w:sectPr>
      </w:pPr>
    </w:p>
    <w:p w14:paraId="74CC74CF" w14:textId="77777777" w:rsidR="00A30509" w:rsidRDefault="00145713" w:rsidP="00A30509">
      <w:pPr>
        <w:pStyle w:val="Title"/>
        <w:spacing w:before="0"/>
      </w:pPr>
      <w:bookmarkStart w:id="149" w:name="_Toc247358874"/>
      <w:bookmarkStart w:id="150" w:name="_Toc238892493"/>
      <w:r w:rsidRPr="003B044B">
        <w:lastRenderedPageBreak/>
        <w:t>Appendix </w:t>
      </w:r>
      <w:r w:rsidR="00C46E3A">
        <w:t>A</w:t>
      </w:r>
      <w:r w:rsidR="00C46E3A" w:rsidRPr="003B044B">
        <w:t xml:space="preserve"> </w:t>
      </w:r>
      <w:r w:rsidR="00AA3EB5" w:rsidRPr="003B044B">
        <w:t xml:space="preserve">– </w:t>
      </w:r>
      <w:r w:rsidR="00686508" w:rsidRPr="003B044B">
        <w:t>Guidance for Gathering SCWE and PI&amp;R Insights</w:t>
      </w:r>
      <w:bookmarkEnd w:id="149"/>
    </w:p>
    <w:p w14:paraId="7D1E029C" w14:textId="77777777" w:rsidR="00A30509" w:rsidRDefault="00E82B0D" w:rsidP="00A30509">
      <w:pPr>
        <w:pStyle w:val="BodyText"/>
      </w:pPr>
      <w:r w:rsidRPr="003B044B">
        <w:t xml:space="preserve">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w:t>
      </w:r>
      <w:r w:rsidR="00145713" w:rsidRPr="003B044B">
        <w:t>SCWE</w:t>
      </w:r>
      <w:r w:rsidRPr="003B044B">
        <w:t>.</w:t>
      </w:r>
    </w:p>
    <w:p w14:paraId="6C8F24CB" w14:textId="77777777" w:rsidR="00A30509" w:rsidRDefault="00E82B0D" w:rsidP="00A30509">
      <w:pPr>
        <w:pStyle w:val="BodyText"/>
      </w:pPr>
      <w:r w:rsidRPr="003B044B">
        <w:t xml:space="preserve">In cases where a potential problem with </w:t>
      </w:r>
      <w:r w:rsidR="00145713" w:rsidRPr="003B044B">
        <w:t xml:space="preserve">SCWE </w:t>
      </w:r>
      <w:r w:rsidRPr="003B044B">
        <w:t xml:space="preserve">is identified in response to these questions, </w:t>
      </w:r>
      <w:r w:rsidR="00145713" w:rsidRPr="003B044B">
        <w:t xml:space="preserve">inspectors should </w:t>
      </w:r>
      <w:r w:rsidRPr="003B044B">
        <w:t>consult with regional management</w:t>
      </w:r>
      <w:r w:rsidR="006B5640" w:rsidRPr="003B044B">
        <w:t xml:space="preserve"> to determine if inspection resources should be applied using IP 93100, “Safety Conscious Work Environment Issue Follow-up” to gain additional SCWE insights.</w:t>
      </w:r>
    </w:p>
    <w:p w14:paraId="0592408D" w14:textId="77777777" w:rsidR="00A30509" w:rsidRDefault="00E82B0D" w:rsidP="00A30509">
      <w:pPr>
        <w:pStyle w:val="BodyText"/>
        <w:rPr>
          <w:u w:val="single"/>
        </w:rPr>
      </w:pPr>
      <w:r w:rsidRPr="00A30509">
        <w:rPr>
          <w:u w:val="single"/>
        </w:rPr>
        <w:t>Suggested Questions</w:t>
      </w:r>
    </w:p>
    <w:p w14:paraId="6C1B4CE6" w14:textId="77777777" w:rsidR="00A30509" w:rsidRDefault="006D5237" w:rsidP="00987255">
      <w:pPr>
        <w:pStyle w:val="StyleLeft05After11pt1"/>
      </w:pPr>
      <w:ins w:id="151" w:author="Bream, Jeff" w:date="2021-11-29T09:53:00Z">
        <w:r>
          <w:t xml:space="preserve">Problem Identification and Resolution Program </w:t>
        </w:r>
      </w:ins>
      <w:ins w:id="152" w:author="Bream, Jeff" w:date="2021-11-29T09:54:00Z">
        <w:r>
          <w:t>(</w:t>
        </w:r>
      </w:ins>
      <w:ins w:id="153" w:author="Bream, Jeff" w:date="2021-11-29T09:53:00Z">
        <w:r>
          <w:t>PI</w:t>
        </w:r>
      </w:ins>
      <w:ins w:id="154" w:author="Bream, Jeff" w:date="2021-11-29T09:54:00Z">
        <w:r>
          <w:t>&amp;R</w:t>
        </w:r>
      </w:ins>
      <w:ins w:id="155" w:author="Bream, Jeff" w:date="2021-09-29T11:48:00Z">
        <w:r w:rsidR="00506CD0" w:rsidRPr="00EC4EAE">
          <w:t>):</w:t>
        </w:r>
      </w:ins>
    </w:p>
    <w:p w14:paraId="5044603A" w14:textId="77777777" w:rsidR="00A30509" w:rsidRDefault="00506CD0" w:rsidP="00A30509">
      <w:pPr>
        <w:pStyle w:val="ListParagraph"/>
        <w:widowControl/>
        <w:numPr>
          <w:ilvl w:val="0"/>
          <w:numId w:val="7"/>
        </w:numPr>
        <w:spacing w:after="220"/>
        <w:ind w:left="1440"/>
        <w:contextualSpacing w:val="0"/>
      </w:pPr>
      <w:ins w:id="156" w:author="Bream, Jeff" w:date="2021-09-29T11:48:00Z">
        <w:r w:rsidRPr="00EC4EAE">
          <w:t xml:space="preserve">How effective is the </w:t>
        </w:r>
      </w:ins>
      <w:ins w:id="157" w:author="Bream, Jeff" w:date="2021-11-29T09:54:00Z">
        <w:r w:rsidR="006D5237">
          <w:t>PI&amp;R</w:t>
        </w:r>
      </w:ins>
      <w:ins w:id="158" w:author="Bream, Jeff" w:date="2021-09-29T11:48:00Z">
        <w:r w:rsidRPr="00EC4EAE">
          <w:t xml:space="preserve"> pro</w:t>
        </w:r>
      </w:ins>
      <w:ins w:id="159" w:author="Bream, Jeff" w:date="2021-11-29T09:54:00Z">
        <w:r w:rsidR="006D5237">
          <w:t>gram</w:t>
        </w:r>
      </w:ins>
      <w:ins w:id="160" w:author="Bream, Jeff" w:date="2021-09-29T11:48:00Z">
        <w:r w:rsidRPr="00EC4EAE">
          <w:t xml:space="preserve"> in addressing problems? </w:t>
        </w:r>
      </w:ins>
    </w:p>
    <w:p w14:paraId="4719503C" w14:textId="77777777" w:rsidR="00A30509" w:rsidRDefault="00506CD0" w:rsidP="00A30509">
      <w:pPr>
        <w:pStyle w:val="ListParagraph"/>
        <w:widowControl/>
        <w:numPr>
          <w:ilvl w:val="0"/>
          <w:numId w:val="7"/>
        </w:numPr>
        <w:spacing w:after="220"/>
        <w:ind w:left="1440"/>
        <w:contextualSpacing w:val="0"/>
      </w:pPr>
      <w:ins w:id="161" w:author="Bream, Jeff" w:date="2021-09-29T11:48:00Z">
        <w:r w:rsidRPr="00EC4EAE">
          <w:t xml:space="preserve">Do you think it’s worth taking time to place problems found into the </w:t>
        </w:r>
      </w:ins>
      <w:ins w:id="162" w:author="Bream, Jeff" w:date="2021-11-29T09:54:00Z">
        <w:r w:rsidR="006D5237">
          <w:t>PI&amp;R</w:t>
        </w:r>
      </w:ins>
      <w:ins w:id="163" w:author="Bream, Jeff" w:date="2021-09-29T11:48:00Z">
        <w:r w:rsidRPr="00EC4EAE">
          <w:t xml:space="preserve"> pro</w:t>
        </w:r>
      </w:ins>
      <w:ins w:id="164" w:author="Bream, Jeff" w:date="2021-11-29T09:54:00Z">
        <w:r w:rsidR="006D5237">
          <w:t>gram</w:t>
        </w:r>
      </w:ins>
      <w:ins w:id="165" w:author="Bream, Jeff" w:date="2021-09-29T11:48:00Z">
        <w:r w:rsidRPr="00EC4EAE">
          <w:t>?</w:t>
        </w:r>
      </w:ins>
      <w:ins w:id="166" w:author="Bream, Jeff" w:date="2021-11-30T12:12:00Z">
        <w:r w:rsidR="00135273">
          <w:t xml:space="preserve"> Why or why not?</w:t>
        </w:r>
      </w:ins>
    </w:p>
    <w:p w14:paraId="2A189590" w14:textId="77777777" w:rsidR="00A30509" w:rsidRDefault="00506CD0" w:rsidP="00A30509">
      <w:pPr>
        <w:pStyle w:val="ListParagraph"/>
        <w:widowControl/>
        <w:numPr>
          <w:ilvl w:val="0"/>
          <w:numId w:val="7"/>
        </w:numPr>
        <w:spacing w:after="220"/>
        <w:ind w:left="1440"/>
        <w:contextualSpacing w:val="0"/>
      </w:pPr>
      <w:ins w:id="167" w:author="Bream, Jeff" w:date="2021-09-29T11:48:00Z">
        <w:r w:rsidRPr="00EC4EAE">
          <w:t>When you enter an issue into the process, do you receive any feedback when it’s been discussed or addressed?</w:t>
        </w:r>
      </w:ins>
      <w:ins w:id="168" w:author="Bream, Jeff" w:date="2021-11-30T12:12:00Z">
        <w:r w:rsidR="000C2F1B">
          <w:t xml:space="preserve"> Are you satisfied with this level of feedback?</w:t>
        </w:r>
      </w:ins>
    </w:p>
    <w:p w14:paraId="6F839653" w14:textId="77777777" w:rsidR="00A30509" w:rsidRDefault="00506CD0" w:rsidP="00A30509">
      <w:pPr>
        <w:pStyle w:val="ListParagraph"/>
        <w:widowControl/>
        <w:numPr>
          <w:ilvl w:val="0"/>
          <w:numId w:val="7"/>
        </w:numPr>
        <w:spacing w:after="220"/>
        <w:ind w:left="1440"/>
        <w:contextualSpacing w:val="0"/>
      </w:pPr>
      <w:ins w:id="169" w:author="Bream, Jeff" w:date="2021-09-29T11:48:00Z">
        <w:r w:rsidRPr="00EC4EAE">
          <w:t xml:space="preserve">Are there informal means you would use to address issues found, other than the official </w:t>
        </w:r>
      </w:ins>
      <w:ins w:id="170" w:author="Bream, Jeff" w:date="2021-11-29T09:54:00Z">
        <w:r w:rsidR="00E14734">
          <w:t>PI&amp;R program</w:t>
        </w:r>
      </w:ins>
      <w:ins w:id="171" w:author="Bream, Jeff" w:date="2021-09-29T11:48:00Z">
        <w:r w:rsidRPr="00EC4EAE">
          <w:t>?</w:t>
        </w:r>
      </w:ins>
      <w:ins w:id="172" w:author="Bream, Jeff" w:date="2021-11-30T12:13:00Z">
        <w:r w:rsidR="000C2F1B">
          <w:t xml:space="preserve"> If so, please provide some examples</w:t>
        </w:r>
      </w:ins>
      <w:ins w:id="173" w:author="Bream, Jeff" w:date="2021-11-30T12:14:00Z">
        <w:r w:rsidR="00CA7107">
          <w:t>.</w:t>
        </w:r>
      </w:ins>
    </w:p>
    <w:p w14:paraId="465C14E1" w14:textId="77777777" w:rsidR="00A30509" w:rsidRDefault="00506CD0" w:rsidP="00A30509">
      <w:pPr>
        <w:pStyle w:val="ListParagraph"/>
        <w:widowControl/>
        <w:numPr>
          <w:ilvl w:val="0"/>
          <w:numId w:val="7"/>
        </w:numPr>
        <w:spacing w:after="220"/>
        <w:ind w:left="1440"/>
        <w:contextualSpacing w:val="0"/>
      </w:pPr>
      <w:ins w:id="174" w:author="Bream, Jeff" w:date="2021-09-29T11:48:00Z">
        <w:r w:rsidRPr="00EC4EAE">
          <w:t xml:space="preserve">Can anyone at the site (contractor, security officer, etc.) enter an issue into the </w:t>
        </w:r>
      </w:ins>
      <w:ins w:id="175" w:author="Bream, Jeff" w:date="2021-11-29T09:54:00Z">
        <w:r w:rsidR="00E14734">
          <w:t>PI&amp;R program</w:t>
        </w:r>
      </w:ins>
      <w:ins w:id="176" w:author="Bream, Jeff" w:date="2021-09-29T11:48:00Z">
        <w:r w:rsidRPr="00EC4EAE">
          <w:t xml:space="preserve">? When someone enters an issue into the </w:t>
        </w:r>
      </w:ins>
      <w:ins w:id="177" w:author="Bream, Jeff" w:date="2021-11-29T09:54:00Z">
        <w:r w:rsidR="00E14734">
          <w:t>PI&amp;R</w:t>
        </w:r>
      </w:ins>
      <w:ins w:id="178" w:author="Bream, Jeff" w:date="2021-11-29T09:55:00Z">
        <w:r w:rsidR="00E14734">
          <w:t xml:space="preserve"> program</w:t>
        </w:r>
      </w:ins>
      <w:ins w:id="179" w:author="Bream, Jeff" w:date="2021-09-29T11:48:00Z">
        <w:r w:rsidRPr="00EC4EAE">
          <w:t xml:space="preserve">, does the entry have to be approved by a supervisor?  (If yes, does this affect what gets put in the </w:t>
        </w:r>
      </w:ins>
      <w:ins w:id="180" w:author="Bream, Jeff" w:date="2021-11-29T09:55:00Z">
        <w:r w:rsidR="00E14734">
          <w:t>PI&amp;R program</w:t>
        </w:r>
      </w:ins>
      <w:ins w:id="181" w:author="Bream, Jeff" w:date="2021-09-29T11:48:00Z">
        <w:r w:rsidRPr="00EC4EAE">
          <w:t>?)</w:t>
        </w:r>
      </w:ins>
    </w:p>
    <w:p w14:paraId="77435ED8" w14:textId="77777777" w:rsidR="00A30509" w:rsidRDefault="00506CD0" w:rsidP="00A30509">
      <w:pPr>
        <w:spacing w:after="220"/>
        <w:ind w:left="720"/>
        <w:rPr>
          <w:b/>
          <w:u w:val="single"/>
        </w:rPr>
      </w:pPr>
      <w:ins w:id="182" w:author="Bream, Jeff" w:date="2021-09-29T11:48:00Z">
        <w:r w:rsidRPr="00EC4EAE">
          <w:rPr>
            <w:b/>
            <w:u w:val="single"/>
          </w:rPr>
          <w:t>Environment for Raising Concerns (SCWE):</w:t>
        </w:r>
      </w:ins>
    </w:p>
    <w:p w14:paraId="37BDCFA3" w14:textId="77777777" w:rsidR="00A30509" w:rsidRDefault="00506CD0" w:rsidP="00A30509">
      <w:pPr>
        <w:pStyle w:val="ListParagraph"/>
        <w:widowControl/>
        <w:numPr>
          <w:ilvl w:val="0"/>
          <w:numId w:val="8"/>
        </w:numPr>
        <w:spacing w:after="220"/>
        <w:ind w:left="1440"/>
        <w:contextualSpacing w:val="0"/>
      </w:pPr>
      <w:ins w:id="183" w:author="Bream, Jeff" w:date="2021-09-29T11:48:00Z">
        <w:r w:rsidRPr="00EC4EAE">
          <w:t>Are you aware of any situations where any employee or contractor may have been hesitant to raise concerns</w:t>
        </w:r>
      </w:ins>
      <w:ins w:id="184" w:author="Bream, Jeff" w:date="2021-11-17T12:21:00Z">
        <w:r w:rsidR="005A6FEC">
          <w:t xml:space="preserve"> or feared a negative consequence </w:t>
        </w:r>
        <w:r w:rsidR="00B812CF">
          <w:t xml:space="preserve">for raising </w:t>
        </w:r>
      </w:ins>
      <w:ins w:id="185" w:author="Bream, Jeff" w:date="2021-11-17T12:22:00Z">
        <w:r w:rsidR="00B812CF">
          <w:t>a concern</w:t>
        </w:r>
      </w:ins>
      <w:ins w:id="186" w:author="Bream, Jeff" w:date="2021-09-29T11:48:00Z">
        <w:r w:rsidRPr="00EC4EAE">
          <w:t>?</w:t>
        </w:r>
      </w:ins>
      <w:r w:rsidR="002A673F">
        <w:t xml:space="preserve"> </w:t>
      </w:r>
      <w:ins w:id="187" w:author="Bream, Jeff" w:date="2021-10-12T07:47:00Z">
        <w:r w:rsidR="002A673F">
          <w:t xml:space="preserve">What kind of concerns? Can you give some examples? </w:t>
        </w:r>
      </w:ins>
    </w:p>
    <w:p w14:paraId="6DF4402C" w14:textId="77777777" w:rsidR="00A30509" w:rsidRDefault="00506CD0" w:rsidP="00A30509">
      <w:pPr>
        <w:pStyle w:val="ListParagraph"/>
        <w:widowControl/>
        <w:numPr>
          <w:ilvl w:val="0"/>
          <w:numId w:val="8"/>
        </w:numPr>
        <w:spacing w:after="220"/>
        <w:ind w:left="1440"/>
        <w:contextualSpacing w:val="0"/>
      </w:pPr>
      <w:ins w:id="188" w:author="Bream, Jeff" w:date="2021-09-29T11:48:00Z">
        <w:r w:rsidRPr="00EC4EAE">
          <w:t xml:space="preserve">How do you </w:t>
        </w:r>
        <w:r>
          <w:t xml:space="preserve">and </w:t>
        </w:r>
        <w:r w:rsidRPr="00EC4EAE">
          <w:t>your colleagues feel about expressing their opinions? How do you think management receives and address</w:t>
        </w:r>
      </w:ins>
      <w:ins w:id="189" w:author="Bream, Jeff" w:date="2021-11-17T12:20:00Z">
        <w:r w:rsidR="00C26DC0">
          <w:t>es</w:t>
        </w:r>
      </w:ins>
      <w:ins w:id="190" w:author="Bream, Jeff" w:date="2021-09-29T11:48:00Z">
        <w:r w:rsidRPr="00EC4EAE">
          <w:t xml:space="preserve"> opinions and viewpoints? </w:t>
        </w:r>
      </w:ins>
    </w:p>
    <w:p w14:paraId="3287CADA" w14:textId="77777777" w:rsidR="00A30509" w:rsidRDefault="00506CD0" w:rsidP="00A30509">
      <w:pPr>
        <w:pStyle w:val="ListParagraph"/>
        <w:widowControl/>
        <w:numPr>
          <w:ilvl w:val="0"/>
          <w:numId w:val="8"/>
        </w:numPr>
        <w:spacing w:after="220"/>
        <w:ind w:left="1440"/>
        <w:contextualSpacing w:val="0"/>
      </w:pPr>
      <w:ins w:id="191" w:author="Bream, Jeff" w:date="2021-09-29T11:48:00Z">
        <w:r w:rsidRPr="00EC4EAE">
          <w:t xml:space="preserve">In your opinion, if employees don’t receive a response that they are </w:t>
        </w:r>
      </w:ins>
      <w:ins w:id="192" w:author="Bream, Jeff" w:date="2021-11-17T12:20:00Z">
        <w:r w:rsidR="009567E3">
          <w:t xml:space="preserve">satisfied </w:t>
        </w:r>
      </w:ins>
      <w:ins w:id="193" w:author="Bream, Jeff" w:date="2021-09-29T11:48:00Z">
        <w:r w:rsidRPr="00EC4EAE">
          <w:t xml:space="preserve">with, are they able to escalate their concern to a higher level of management?  </w:t>
        </w:r>
      </w:ins>
      <w:ins w:id="194" w:author="Bream, Jeff" w:date="2021-11-30T12:13:00Z">
        <w:r w:rsidR="00056488">
          <w:t xml:space="preserve">If no, why not? </w:t>
        </w:r>
      </w:ins>
      <w:ins w:id="195" w:author="Bream, Jeff" w:date="2021-09-29T11:48:00Z">
        <w:r w:rsidRPr="00EC4EAE">
          <w:t xml:space="preserve">Is </w:t>
        </w:r>
      </w:ins>
      <w:ins w:id="196" w:author="Bream, Jeff" w:date="2021-11-30T12:13:00Z">
        <w:r w:rsidR="00EF161C">
          <w:t>e</w:t>
        </w:r>
      </w:ins>
      <w:ins w:id="197" w:author="Bream, Jeff" w:date="2021-11-30T12:14:00Z">
        <w:r w:rsidR="00EF161C">
          <w:t>s</w:t>
        </w:r>
      </w:ins>
      <w:ins w:id="198" w:author="Bream, Jeff" w:date="2021-11-30T12:13:00Z">
        <w:r w:rsidR="00EF161C">
          <w:t>calation of concer</w:t>
        </w:r>
      </w:ins>
      <w:ins w:id="199" w:author="Bream, Jeff" w:date="2021-11-30T12:14:00Z">
        <w:r w:rsidR="00EF161C">
          <w:t>n</w:t>
        </w:r>
      </w:ins>
      <w:ins w:id="200" w:author="Bream, Jeff" w:date="2021-11-30T12:13:00Z">
        <w:r w:rsidR="00EF161C">
          <w:t>s</w:t>
        </w:r>
      </w:ins>
      <w:ins w:id="201" w:author="Bream, Jeff" w:date="2021-09-29T11:48:00Z">
        <w:r w:rsidRPr="00EC4EAE">
          <w:t xml:space="preserve"> encouraged by management?</w:t>
        </w:r>
      </w:ins>
      <w:ins w:id="202" w:author="Bream, Jeff" w:date="2021-11-30T12:14:00Z">
        <w:r w:rsidR="00EF161C">
          <w:t xml:space="preserve"> If so, how?</w:t>
        </w:r>
      </w:ins>
    </w:p>
    <w:p w14:paraId="597F48AE" w14:textId="77777777" w:rsidR="00A30509" w:rsidRDefault="00506CD0" w:rsidP="00A30509">
      <w:pPr>
        <w:pStyle w:val="ListParagraph"/>
        <w:widowControl/>
        <w:numPr>
          <w:ilvl w:val="0"/>
          <w:numId w:val="8"/>
        </w:numPr>
        <w:spacing w:after="220"/>
        <w:ind w:left="1440"/>
        <w:contextualSpacing w:val="0"/>
      </w:pPr>
      <w:ins w:id="203" w:author="Bream, Jeff" w:date="2021-09-29T11:48:00Z">
        <w:r w:rsidRPr="00EC4EAE">
          <w:t>Have there been any issues recently (2 years) that would affect your willingness to raise safety issues</w:t>
        </w:r>
      </w:ins>
      <w:ins w:id="204" w:author="Bream, Jeff" w:date="2021-11-30T12:14:00Z">
        <w:r w:rsidR="00CA7107">
          <w:t xml:space="preserve"> or y</w:t>
        </w:r>
      </w:ins>
      <w:ins w:id="205" w:author="Bream, Jeff" w:date="2021-09-29T11:48:00Z">
        <w:r w:rsidRPr="00EC4EAE">
          <w:t xml:space="preserve">our confidence in the </w:t>
        </w:r>
      </w:ins>
      <w:ins w:id="206" w:author="Bream, Jeff" w:date="2021-11-29T09:53:00Z">
        <w:r w:rsidR="007C510F">
          <w:t>PI&amp;R</w:t>
        </w:r>
      </w:ins>
      <w:ins w:id="207" w:author="Bream, Jeff" w:date="2021-09-29T11:48:00Z">
        <w:r w:rsidRPr="00EC4EAE">
          <w:t xml:space="preserve"> program?  </w:t>
        </w:r>
      </w:ins>
      <w:ins w:id="208" w:author="Bream, Jeff" w:date="2021-11-30T12:14:00Z">
        <w:r w:rsidR="00CA7107">
          <w:t xml:space="preserve">Please provide examples. </w:t>
        </w:r>
      </w:ins>
    </w:p>
    <w:p w14:paraId="6424484E" w14:textId="77777777" w:rsidR="00A30509" w:rsidRDefault="00506CD0" w:rsidP="00A30509">
      <w:pPr>
        <w:pStyle w:val="ListParagraph"/>
        <w:widowControl/>
        <w:numPr>
          <w:ilvl w:val="0"/>
          <w:numId w:val="8"/>
        </w:numPr>
        <w:spacing w:after="220"/>
        <w:ind w:left="1440"/>
        <w:contextualSpacing w:val="0"/>
      </w:pPr>
      <w:ins w:id="209" w:author="Bream, Jeff" w:date="2021-09-29T11:48:00Z">
        <w:r w:rsidRPr="00EC4EAE">
          <w:t>How do you feel about using ECP? Are you confident about confidentiality?</w:t>
        </w:r>
      </w:ins>
    </w:p>
    <w:p w14:paraId="1D8687CA" w14:textId="77777777" w:rsidR="00A30509" w:rsidRDefault="005A4FA0" w:rsidP="00A30509">
      <w:pPr>
        <w:pStyle w:val="ListParagraph"/>
        <w:widowControl/>
        <w:numPr>
          <w:ilvl w:val="0"/>
          <w:numId w:val="8"/>
        </w:numPr>
        <w:spacing w:after="220"/>
        <w:ind w:left="1440"/>
        <w:contextualSpacing w:val="0"/>
      </w:pPr>
      <w:ins w:id="210" w:author="Bream, Jeff" w:date="2021-11-17T12:23:00Z">
        <w:r w:rsidRPr="00065020">
          <w:t>Do you feel free to bring concerns to the NRC without fear of retaliation?</w:t>
        </w:r>
      </w:ins>
    </w:p>
    <w:p w14:paraId="106E54A8" w14:textId="77777777" w:rsidR="00A30509" w:rsidRDefault="00506CD0" w:rsidP="00A30509">
      <w:pPr>
        <w:pStyle w:val="ListParagraph"/>
        <w:widowControl/>
        <w:numPr>
          <w:ilvl w:val="0"/>
          <w:numId w:val="8"/>
        </w:numPr>
        <w:spacing w:after="220"/>
        <w:ind w:left="1440"/>
        <w:contextualSpacing w:val="0"/>
      </w:pPr>
      <w:ins w:id="211" w:author="Bream, Jeff" w:date="2021-09-29T11:48:00Z">
        <w:r w:rsidRPr="00EC4EAE">
          <w:lastRenderedPageBreak/>
          <w:t xml:space="preserve">How does your management encourage the use of alternate avenues (ECP) for raising safety concerns?  </w:t>
        </w:r>
      </w:ins>
    </w:p>
    <w:p w14:paraId="52E6AEFE" w14:textId="77777777" w:rsidR="00A30509" w:rsidRDefault="00506CD0" w:rsidP="00A30509">
      <w:pPr>
        <w:pStyle w:val="ListParagraph"/>
        <w:widowControl/>
        <w:numPr>
          <w:ilvl w:val="0"/>
          <w:numId w:val="8"/>
        </w:numPr>
        <w:spacing w:after="220"/>
        <w:ind w:left="1440"/>
        <w:contextualSpacing w:val="0"/>
      </w:pPr>
      <w:ins w:id="212" w:author="Bream, Jeff" w:date="2021-09-29T11:48:00Z">
        <w:r w:rsidRPr="00EC4EAE">
          <w:t>Does your management seem to put what you believe to be the appropriate emphasis on safety (nuclear, radiological, and industrial)?</w:t>
        </w:r>
      </w:ins>
      <w:ins w:id="213" w:author="Bream, Jeff" w:date="2021-11-30T12:15:00Z">
        <w:r w:rsidR="00C20B97">
          <w:t xml:space="preserve"> Please provide examples. </w:t>
        </w:r>
      </w:ins>
    </w:p>
    <w:p w14:paraId="41C89C06" w14:textId="77777777" w:rsidR="00A30509" w:rsidRDefault="00506CD0" w:rsidP="00A30509">
      <w:pPr>
        <w:pStyle w:val="ListParagraph"/>
        <w:widowControl/>
        <w:numPr>
          <w:ilvl w:val="0"/>
          <w:numId w:val="8"/>
        </w:numPr>
        <w:spacing w:after="220"/>
        <w:ind w:left="1440"/>
        <w:contextualSpacing w:val="0"/>
      </w:pPr>
      <w:ins w:id="214" w:author="Bream, Jeff" w:date="2021-09-29T11:48:00Z">
        <w:r w:rsidRPr="00EC4EAE">
          <w:t xml:space="preserve">When production goals (schedules) are set, how are they communicated to you?  What </w:t>
        </w:r>
      </w:ins>
      <w:ins w:id="215" w:author="Bream, Jeff" w:date="2021-10-12T07:51:00Z">
        <w:r w:rsidR="002A673F">
          <w:t>is management’s reaction</w:t>
        </w:r>
      </w:ins>
      <w:ins w:id="216" w:author="Bream, Jeff" w:date="2021-09-29T11:48:00Z">
        <w:r w:rsidRPr="00EC4EAE">
          <w:t xml:space="preserve"> when a safety concern is raised that affects the schedule and thus the production goal is not met? </w:t>
        </w:r>
      </w:ins>
    </w:p>
    <w:p w14:paraId="3E8F5B7D" w14:textId="77777777" w:rsidR="00A30509" w:rsidRDefault="00506CD0" w:rsidP="00A30509">
      <w:pPr>
        <w:spacing w:after="220"/>
        <w:ind w:left="720"/>
        <w:rPr>
          <w:b/>
          <w:u w:val="single"/>
        </w:rPr>
      </w:pPr>
      <w:ins w:id="217" w:author="Bream, Jeff" w:date="2021-09-29T11:48:00Z">
        <w:r w:rsidRPr="00EC4EAE">
          <w:rPr>
            <w:b/>
            <w:u w:val="single"/>
          </w:rPr>
          <w:t>Preventing, Detecting and Mitigating Perceptions of Retaliation (SCWE):</w:t>
        </w:r>
      </w:ins>
    </w:p>
    <w:p w14:paraId="66198773" w14:textId="77777777" w:rsidR="00A30509" w:rsidRPr="00682246" w:rsidRDefault="00506CD0" w:rsidP="00682246">
      <w:pPr>
        <w:pStyle w:val="ListParagraph"/>
        <w:widowControl/>
        <w:numPr>
          <w:ilvl w:val="0"/>
          <w:numId w:val="12"/>
        </w:numPr>
        <w:spacing w:after="220"/>
        <w:ind w:left="1440"/>
        <w:contextualSpacing w:val="0"/>
      </w:pPr>
      <w:ins w:id="218" w:author="Bream, Jeff" w:date="2021-09-29T11:48:00Z">
        <w:r w:rsidRPr="00682246">
          <w:t>Does the station have a policy</w:t>
        </w:r>
      </w:ins>
      <w:ins w:id="219" w:author="Bream, Jeff" w:date="2021-10-12T07:51:00Z">
        <w:r w:rsidR="002A673F" w:rsidRPr="00682246">
          <w:t xml:space="preserve"> concerning maintaining a work environment where workers can raise safety concerns without f</w:t>
        </w:r>
      </w:ins>
      <w:ins w:id="220" w:author="Bream, Jeff" w:date="2021-10-12T07:52:00Z">
        <w:r w:rsidR="002A673F" w:rsidRPr="00682246">
          <w:t>ear of retaliation</w:t>
        </w:r>
      </w:ins>
      <w:ins w:id="221" w:author="Bream, Jeff" w:date="2021-09-29T11:48:00Z">
        <w:r w:rsidRPr="00682246">
          <w:t xml:space="preserve">?  </w:t>
        </w:r>
      </w:ins>
      <w:ins w:id="222" w:author="Bream, Jeff" w:date="2021-11-30T12:16:00Z">
        <w:r w:rsidR="007F7CBA" w:rsidRPr="00682246">
          <w:t xml:space="preserve">What does it </w:t>
        </w:r>
      </w:ins>
      <w:ins w:id="223" w:author="Bream, Jeff" w:date="2021-11-30T12:17:00Z">
        <w:r w:rsidR="007F7CBA" w:rsidRPr="00682246">
          <w:t>say</w:t>
        </w:r>
      </w:ins>
      <w:ins w:id="224" w:author="Bream, Jeff" w:date="2021-10-12T07:52:00Z">
        <w:r w:rsidR="002A673F" w:rsidRPr="00682246">
          <w:t xml:space="preserve">, in general?  </w:t>
        </w:r>
      </w:ins>
      <w:ins w:id="225" w:author="Bream, Jeff" w:date="2021-09-29T11:48:00Z">
        <w:r w:rsidRPr="00682246">
          <w:t>Would you say that your management is supportive of the policy?</w:t>
        </w:r>
      </w:ins>
    </w:p>
    <w:p w14:paraId="36AD8DA5" w14:textId="77777777" w:rsidR="00A30509" w:rsidRDefault="00506CD0" w:rsidP="00682246">
      <w:pPr>
        <w:pStyle w:val="ListParagraph"/>
        <w:widowControl/>
        <w:numPr>
          <w:ilvl w:val="0"/>
          <w:numId w:val="12"/>
        </w:numPr>
        <w:spacing w:after="220"/>
        <w:ind w:left="1440"/>
        <w:contextualSpacing w:val="0"/>
      </w:pPr>
      <w:ins w:id="226" w:author="Bream, Jeff" w:date="2021-09-29T11:48:00Z">
        <w:r w:rsidRPr="00EC4EAE">
          <w:t xml:space="preserve">Are you aware of any actions taken by your management to prevent and detect retaliation and/or </w:t>
        </w:r>
      </w:ins>
      <w:ins w:id="227" w:author="Bream, Jeff" w:date="2021-10-12T07:53:00Z">
        <w:r w:rsidR="002A673F">
          <w:t xml:space="preserve">other behaviors that could cause workers to be hesitant to raise safety concerns, that is, behaviors that could cause </w:t>
        </w:r>
      </w:ins>
      <w:ins w:id="228" w:author="Bream, Jeff" w:date="2021-09-29T11:48:00Z">
        <w:r w:rsidRPr="00EC4EAE">
          <w:t>a chilling effect?</w:t>
        </w:r>
      </w:ins>
      <w:ins w:id="229" w:author="Bream, Jeff" w:date="2021-11-30T12:17:00Z">
        <w:r w:rsidR="0070406E">
          <w:t xml:space="preserve"> If so, please provide examples</w:t>
        </w:r>
        <w:r w:rsidR="00C336D3">
          <w:t>.</w:t>
        </w:r>
      </w:ins>
    </w:p>
    <w:p w14:paraId="6A7F47BB" w14:textId="77777777" w:rsidR="00A30509" w:rsidRDefault="00506CD0" w:rsidP="00682246">
      <w:pPr>
        <w:pStyle w:val="ListParagraph"/>
        <w:widowControl/>
        <w:numPr>
          <w:ilvl w:val="0"/>
          <w:numId w:val="12"/>
        </w:numPr>
        <w:spacing w:after="220"/>
        <w:ind w:left="1440"/>
        <w:contextualSpacing w:val="0"/>
      </w:pPr>
      <w:ins w:id="230" w:author="Bream, Jeff" w:date="2021-09-29T11:48:00Z">
        <w:r w:rsidRPr="00EC4EAE">
          <w:t>Have your perceptions about this issue changed over time particularly over the last one to two years?</w:t>
        </w:r>
      </w:ins>
    </w:p>
    <w:p w14:paraId="7AA8981D" w14:textId="77777777" w:rsidR="00A30509" w:rsidRDefault="00506CD0" w:rsidP="00682246">
      <w:pPr>
        <w:pStyle w:val="ListParagraph"/>
        <w:widowControl/>
        <w:numPr>
          <w:ilvl w:val="0"/>
          <w:numId w:val="12"/>
        </w:numPr>
        <w:spacing w:after="220"/>
        <w:ind w:left="1440"/>
        <w:contextualSpacing w:val="0"/>
      </w:pPr>
      <w:ins w:id="231" w:author="Bream, Jeff" w:date="2021-09-29T11:48:00Z">
        <w:r w:rsidRPr="00EC4EAE">
          <w:t>Are you aware of any instance in which someone on site has experienced a negative reaction from a supervisor or manager for raising a safety issue?</w:t>
        </w:r>
      </w:ins>
      <w:ins w:id="232" w:author="Bream, Jeff" w:date="2021-11-30T12:17:00Z">
        <w:r w:rsidR="00C336D3">
          <w:t xml:space="preserve"> If so, please provide examples.</w:t>
        </w:r>
      </w:ins>
    </w:p>
    <w:p w14:paraId="34642E47" w14:textId="77777777" w:rsidR="0033045E" w:rsidRPr="003B044B" w:rsidRDefault="00E82B0D" w:rsidP="00A30509">
      <w:pPr>
        <w:pStyle w:val="Title"/>
        <w:spacing w:before="440" w:after="440"/>
      </w:pPr>
      <w:r w:rsidRPr="003B044B">
        <w:t>END</w:t>
      </w:r>
      <w:bookmarkEnd w:id="150"/>
    </w:p>
    <w:p w14:paraId="025016FA" w14:textId="77777777" w:rsidR="00235511" w:rsidRPr="003B044B" w:rsidRDefault="0023551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sectPr w:rsidR="00235511" w:rsidRPr="003B044B" w:rsidSect="00A40D4C">
          <w:headerReference w:type="default" r:id="rId12"/>
          <w:footerReference w:type="default" r:id="rId13"/>
          <w:pgSz w:w="12240" w:h="15840"/>
          <w:pgMar w:top="1440" w:right="1440" w:bottom="1440" w:left="1440" w:header="720" w:footer="720" w:gutter="0"/>
          <w:pgNumType w:start="1"/>
          <w:cols w:space="720"/>
          <w:noEndnote/>
          <w:docGrid w:linePitch="326"/>
        </w:sectPr>
      </w:pPr>
    </w:p>
    <w:p w14:paraId="558E20FD" w14:textId="09C443BC" w:rsidR="001A47EC" w:rsidRPr="003B044B" w:rsidRDefault="002B30E6" w:rsidP="00CF3A48">
      <w:pPr>
        <w:tabs>
          <w:tab w:val="center" w:pos="6480"/>
          <w:tab w:val="left" w:pos="7200"/>
          <w:tab w:val="left" w:pos="7920"/>
        </w:tabs>
        <w:jc w:val="center"/>
        <w:outlineLvl w:val="0"/>
      </w:pPr>
      <w:bookmarkStart w:id="233" w:name="_Toc237243753"/>
      <w:bookmarkStart w:id="234" w:name="_Toc237243967"/>
      <w:bookmarkStart w:id="235" w:name="_Toc238892499"/>
      <w:bookmarkStart w:id="236" w:name="_Toc247353477"/>
      <w:bookmarkStart w:id="237" w:name="_Toc247358875"/>
      <w:r w:rsidRPr="003B044B">
        <w:lastRenderedPageBreak/>
        <w:t xml:space="preserve">Attachment </w:t>
      </w:r>
      <w:r w:rsidR="001A47EC" w:rsidRPr="003B044B">
        <w:t>1</w:t>
      </w:r>
      <w:bookmarkEnd w:id="233"/>
      <w:bookmarkEnd w:id="234"/>
      <w:bookmarkEnd w:id="235"/>
      <w:r w:rsidR="00987255">
        <w:t xml:space="preserve">:  </w:t>
      </w:r>
      <w:r w:rsidR="001A47EC" w:rsidRPr="003B044B">
        <w:t xml:space="preserve">Revision History </w:t>
      </w:r>
      <w:r w:rsidRPr="003B044B">
        <w:t xml:space="preserve">for </w:t>
      </w:r>
      <w:r w:rsidR="00AE22BE" w:rsidRPr="003B044B">
        <w:t>IP </w:t>
      </w:r>
      <w:r w:rsidR="001A47EC" w:rsidRPr="003B044B">
        <w:t>71152</w:t>
      </w:r>
      <w:bookmarkEnd w:id="236"/>
      <w:bookmarkEnd w:id="237"/>
    </w:p>
    <w:p w14:paraId="489479E5" w14:textId="77777777" w:rsidR="001A47EC" w:rsidRPr="003B044B" w:rsidRDefault="001A47E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bl>
      <w:tblPr>
        <w:tblW w:w="134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638"/>
        <w:gridCol w:w="1800"/>
        <w:gridCol w:w="5490"/>
        <w:gridCol w:w="2340"/>
        <w:gridCol w:w="2160"/>
      </w:tblGrid>
      <w:tr w:rsidR="00B027D1" w:rsidRPr="003B044B" w14:paraId="65A990A5" w14:textId="77777777" w:rsidTr="0082443F">
        <w:trPr>
          <w:cantSplit/>
          <w:tblHeader/>
        </w:trPr>
        <w:tc>
          <w:tcPr>
            <w:tcW w:w="1638" w:type="dxa"/>
            <w:tcBorders>
              <w:top w:val="single" w:sz="4" w:space="0" w:color="auto"/>
              <w:left w:val="single" w:sz="4" w:space="0" w:color="auto"/>
              <w:bottom w:val="single" w:sz="4" w:space="0" w:color="auto"/>
            </w:tcBorders>
          </w:tcPr>
          <w:p w14:paraId="03150F2D"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Commitment Tracking Number</w:t>
            </w:r>
          </w:p>
        </w:tc>
        <w:tc>
          <w:tcPr>
            <w:tcW w:w="1800" w:type="dxa"/>
            <w:tcBorders>
              <w:top w:val="single" w:sz="4" w:space="0" w:color="auto"/>
              <w:bottom w:val="single" w:sz="4" w:space="0" w:color="auto"/>
            </w:tcBorders>
          </w:tcPr>
          <w:p w14:paraId="59F3E1AD" w14:textId="77777777" w:rsidR="00B027D1"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Accession Number</w:t>
            </w:r>
          </w:p>
          <w:p w14:paraId="7C2589C1" w14:textId="77777777" w:rsidR="00B027D1"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Issue Date</w:t>
            </w:r>
          </w:p>
          <w:p w14:paraId="4722B523" w14:textId="77777777" w:rsidR="00B027D1" w:rsidRPr="003B044B"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Change Notice</w:t>
            </w:r>
          </w:p>
        </w:tc>
        <w:tc>
          <w:tcPr>
            <w:tcW w:w="5490" w:type="dxa"/>
            <w:tcBorders>
              <w:top w:val="single" w:sz="4" w:space="0" w:color="auto"/>
              <w:bottom w:val="single" w:sz="4" w:space="0" w:color="auto"/>
            </w:tcBorders>
          </w:tcPr>
          <w:p w14:paraId="198BDB8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Description of Change</w:t>
            </w:r>
          </w:p>
        </w:tc>
        <w:tc>
          <w:tcPr>
            <w:tcW w:w="2340" w:type="dxa"/>
            <w:tcBorders>
              <w:top w:val="single" w:sz="4" w:space="0" w:color="auto"/>
              <w:bottom w:val="single" w:sz="4" w:space="0" w:color="auto"/>
            </w:tcBorders>
          </w:tcPr>
          <w:p w14:paraId="2570AAE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Description of </w:t>
            </w:r>
            <w:r w:rsidRPr="003B044B">
              <w:t xml:space="preserve">Training </w:t>
            </w:r>
            <w:r>
              <w:t xml:space="preserve">Required and </w:t>
            </w:r>
            <w:r w:rsidRPr="003B044B">
              <w:t>Completion Date</w:t>
            </w:r>
          </w:p>
        </w:tc>
        <w:tc>
          <w:tcPr>
            <w:tcW w:w="2160" w:type="dxa"/>
            <w:tcBorders>
              <w:top w:val="single" w:sz="4" w:space="0" w:color="auto"/>
              <w:bottom w:val="single" w:sz="4" w:space="0" w:color="auto"/>
              <w:right w:val="single" w:sz="4" w:space="0" w:color="auto"/>
            </w:tcBorders>
          </w:tcPr>
          <w:p w14:paraId="08A2E8E0" w14:textId="77777777" w:rsidR="00B027D1"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 xml:space="preserve">Comment </w:t>
            </w:r>
            <w:r w:rsidR="0082443F">
              <w:t xml:space="preserve">and Feedback </w:t>
            </w:r>
            <w:r w:rsidRPr="003B044B">
              <w:t>Resolution Accession Number</w:t>
            </w:r>
          </w:p>
          <w:p w14:paraId="6E58F485" w14:textId="60058811" w:rsidR="0021513F" w:rsidRPr="003B044B" w:rsidRDefault="0021513F" w:rsidP="00215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(Pre-Decisional, Non-Public)</w:t>
            </w:r>
          </w:p>
        </w:tc>
      </w:tr>
      <w:tr w:rsidR="00B027D1" w:rsidRPr="003B044B" w14:paraId="319B1455" w14:textId="77777777" w:rsidTr="0082443F">
        <w:trPr>
          <w:cantSplit/>
        </w:trPr>
        <w:tc>
          <w:tcPr>
            <w:tcW w:w="1638" w:type="dxa"/>
            <w:tcBorders>
              <w:top w:val="single" w:sz="4" w:space="0" w:color="auto"/>
              <w:left w:val="single" w:sz="4" w:space="0" w:color="auto"/>
              <w:bottom w:val="single" w:sz="4" w:space="0" w:color="auto"/>
            </w:tcBorders>
          </w:tcPr>
          <w:p w14:paraId="351EED3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7E7F710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03/06/2001</w:t>
            </w:r>
          </w:p>
          <w:p w14:paraId="7A202B20" w14:textId="77777777" w:rsidR="00B027D1" w:rsidRPr="003B044B" w:rsidRDefault="00811E87" w:rsidP="00CF3A48">
            <w:pPr>
              <w:widowControl/>
              <w:tabs>
                <w:tab w:val="left" w:pos="180"/>
                <w:tab w:val="left" w:pos="835"/>
                <w:tab w:val="left" w:pos="1440"/>
                <w:tab w:val="left" w:pos="2044"/>
                <w:tab w:val="left" w:pos="2635"/>
                <w:tab w:val="left" w:pos="3240"/>
              </w:tabs>
            </w:pPr>
            <w:hyperlink r:id="rId14" w:history="1">
              <w:r w:rsidR="00B027D1" w:rsidRPr="003B044B">
                <w:rPr>
                  <w:rStyle w:val="Hyperlink"/>
                  <w:color w:val="0000FF"/>
                  <w:u w:val="single"/>
                </w:rPr>
                <w:t>CN 01-006</w:t>
              </w:r>
            </w:hyperlink>
          </w:p>
        </w:tc>
        <w:tc>
          <w:tcPr>
            <w:tcW w:w="5490" w:type="dxa"/>
            <w:tcBorders>
              <w:top w:val="single" w:sz="4" w:space="0" w:color="auto"/>
              <w:bottom w:val="single" w:sz="4" w:space="0" w:color="auto"/>
            </w:tcBorders>
          </w:tcPr>
          <w:p w14:paraId="3F23682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2340" w:type="dxa"/>
            <w:tcBorders>
              <w:top w:val="single" w:sz="4" w:space="0" w:color="auto"/>
              <w:bottom w:val="single" w:sz="4" w:space="0" w:color="auto"/>
            </w:tcBorders>
          </w:tcPr>
          <w:p w14:paraId="4C5E9D6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64C9ED2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r>
      <w:tr w:rsidR="00B027D1" w:rsidRPr="003B044B" w14:paraId="7B14A00A" w14:textId="77777777" w:rsidTr="0082443F">
        <w:trPr>
          <w:cantSplit/>
        </w:trPr>
        <w:tc>
          <w:tcPr>
            <w:tcW w:w="1638" w:type="dxa"/>
            <w:tcBorders>
              <w:top w:val="single" w:sz="4" w:space="0" w:color="auto"/>
              <w:left w:val="single" w:sz="4" w:space="0" w:color="auto"/>
              <w:bottom w:val="single" w:sz="4" w:space="0" w:color="auto"/>
            </w:tcBorders>
          </w:tcPr>
          <w:p w14:paraId="2567D8B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1BF0FA0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01/17/2002</w:t>
            </w:r>
          </w:p>
          <w:p w14:paraId="06B3F44C" w14:textId="77777777" w:rsidR="00B027D1" w:rsidRPr="003B044B" w:rsidRDefault="00811E87" w:rsidP="00CF3A48">
            <w:pPr>
              <w:widowControl/>
              <w:tabs>
                <w:tab w:val="left" w:pos="180"/>
                <w:tab w:val="left" w:pos="835"/>
                <w:tab w:val="left" w:pos="1440"/>
                <w:tab w:val="left" w:pos="2044"/>
                <w:tab w:val="left" w:pos="2635"/>
                <w:tab w:val="left" w:pos="3240"/>
              </w:tabs>
            </w:pPr>
            <w:hyperlink r:id="rId15" w:history="1">
              <w:r w:rsidR="00B027D1" w:rsidRPr="003B044B">
                <w:rPr>
                  <w:rStyle w:val="Hyperlink"/>
                  <w:color w:val="0000FF"/>
                  <w:u w:val="single"/>
                </w:rPr>
                <w:t>CN 02-001</w:t>
              </w:r>
            </w:hyperlink>
          </w:p>
        </w:tc>
        <w:tc>
          <w:tcPr>
            <w:tcW w:w="5490" w:type="dxa"/>
            <w:tcBorders>
              <w:top w:val="single" w:sz="4" w:space="0" w:color="auto"/>
              <w:bottom w:val="single" w:sz="4" w:space="0" w:color="auto"/>
            </w:tcBorders>
          </w:tcPr>
          <w:p w14:paraId="40AFCBB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Revised to include changing the inspection frequency to biennial and add guidance on the conduct of inspections of 3 to 6 samples per year outside of the team inspections.</w:t>
            </w:r>
          </w:p>
        </w:tc>
        <w:tc>
          <w:tcPr>
            <w:tcW w:w="2340" w:type="dxa"/>
            <w:tcBorders>
              <w:top w:val="single" w:sz="4" w:space="0" w:color="auto"/>
              <w:bottom w:val="single" w:sz="4" w:space="0" w:color="auto"/>
            </w:tcBorders>
          </w:tcPr>
          <w:p w14:paraId="33272FF4"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016782E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r>
      <w:tr w:rsidR="00B027D1" w:rsidRPr="003B044B" w14:paraId="58E8FB98" w14:textId="77777777" w:rsidTr="0082443F">
        <w:trPr>
          <w:cantSplit/>
        </w:trPr>
        <w:tc>
          <w:tcPr>
            <w:tcW w:w="1638" w:type="dxa"/>
            <w:tcBorders>
              <w:top w:val="single" w:sz="4" w:space="0" w:color="auto"/>
              <w:left w:val="single" w:sz="4" w:space="0" w:color="auto"/>
              <w:bottom w:val="single" w:sz="4" w:space="0" w:color="auto"/>
            </w:tcBorders>
          </w:tcPr>
          <w:p w14:paraId="614CA99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C1</w:t>
            </w:r>
          </w:p>
        </w:tc>
        <w:tc>
          <w:tcPr>
            <w:tcW w:w="1800" w:type="dxa"/>
            <w:tcBorders>
              <w:top w:val="single" w:sz="4" w:space="0" w:color="auto"/>
              <w:bottom w:val="single" w:sz="4" w:space="0" w:color="auto"/>
            </w:tcBorders>
          </w:tcPr>
          <w:p w14:paraId="5512611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09/08/2003</w:t>
            </w:r>
          </w:p>
          <w:p w14:paraId="3D229BE6" w14:textId="77777777" w:rsidR="00B027D1" w:rsidRPr="003B044B" w:rsidRDefault="00811E87" w:rsidP="00CF3A48">
            <w:pPr>
              <w:widowControl/>
              <w:tabs>
                <w:tab w:val="left" w:pos="180"/>
                <w:tab w:val="left" w:pos="835"/>
                <w:tab w:val="left" w:pos="1440"/>
                <w:tab w:val="left" w:pos="2044"/>
                <w:tab w:val="left" w:pos="2635"/>
                <w:tab w:val="left" w:pos="3240"/>
              </w:tabs>
            </w:pPr>
            <w:hyperlink r:id="rId16" w:history="1">
              <w:r w:rsidR="00B027D1" w:rsidRPr="003B044B">
                <w:rPr>
                  <w:rStyle w:val="Hyperlink"/>
                  <w:color w:val="0000FF"/>
                  <w:u w:val="single"/>
                </w:rPr>
                <w:t>CN 03-032</w:t>
              </w:r>
            </w:hyperlink>
          </w:p>
        </w:tc>
        <w:tc>
          <w:tcPr>
            <w:tcW w:w="5490" w:type="dxa"/>
            <w:tcBorders>
              <w:top w:val="single" w:sz="4" w:space="0" w:color="auto"/>
              <w:bottom w:val="single" w:sz="4" w:space="0" w:color="auto"/>
            </w:tcBorders>
          </w:tcPr>
          <w:p w14:paraId="73C38E6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 xml:space="preserve">Revised to incorporate recommendations made by the PI&amp;R focus group to address several items from the Davis </w:t>
            </w:r>
            <w:proofErr w:type="spellStart"/>
            <w:r w:rsidRPr="003B044B">
              <w:t>Besse</w:t>
            </w:r>
            <w:proofErr w:type="spellEnd"/>
            <w:r w:rsidRPr="003B044B">
              <w:t xml:space="preserve"> Lessons Learned Task Force.  The changes include enhanced requirements regarding the routine PI&amp;R reviews conducted by resident inspectors, biennial reviews of longstanding issues, and biennial reviews of operating experience issues.</w:t>
            </w:r>
          </w:p>
        </w:tc>
        <w:tc>
          <w:tcPr>
            <w:tcW w:w="2340" w:type="dxa"/>
            <w:tcBorders>
              <w:top w:val="single" w:sz="4" w:space="0" w:color="auto"/>
              <w:bottom w:val="single" w:sz="4" w:space="0" w:color="auto"/>
            </w:tcBorders>
          </w:tcPr>
          <w:p w14:paraId="303B3367" w14:textId="77777777" w:rsidR="00B027D1"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Yes</w:t>
            </w:r>
          </w:p>
          <w:p w14:paraId="6A2FC76A"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09/24/2003</w:t>
            </w:r>
          </w:p>
        </w:tc>
        <w:tc>
          <w:tcPr>
            <w:tcW w:w="2160" w:type="dxa"/>
            <w:tcBorders>
              <w:top w:val="single" w:sz="4" w:space="0" w:color="auto"/>
              <w:bottom w:val="single" w:sz="4" w:space="0" w:color="auto"/>
              <w:right w:val="single" w:sz="4" w:space="0" w:color="auto"/>
            </w:tcBorders>
          </w:tcPr>
          <w:p w14:paraId="460214E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r>
      <w:tr w:rsidR="00B027D1" w:rsidRPr="003B044B" w14:paraId="31F8C7CF" w14:textId="77777777" w:rsidTr="0082443F">
        <w:trPr>
          <w:cantSplit/>
        </w:trPr>
        <w:tc>
          <w:tcPr>
            <w:tcW w:w="1638" w:type="dxa"/>
            <w:tcBorders>
              <w:top w:val="single" w:sz="4" w:space="0" w:color="auto"/>
              <w:left w:val="single" w:sz="4" w:space="0" w:color="auto"/>
              <w:bottom w:val="single" w:sz="4" w:space="0" w:color="auto"/>
            </w:tcBorders>
          </w:tcPr>
          <w:p w14:paraId="7D08E4F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59449D0A" w14:textId="77777777" w:rsidR="00B027D1" w:rsidRDefault="00811E87"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17" w:history="1">
              <w:r w:rsidR="00B027D1" w:rsidRPr="003B044B">
                <w:rPr>
                  <w:rStyle w:val="Hyperlink"/>
                  <w:color w:val="0000FF"/>
                  <w:u w:val="single"/>
                </w:rPr>
                <w:t>ML053490187</w:t>
              </w:r>
            </w:hyperlink>
          </w:p>
          <w:p w14:paraId="3849633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01/05/2006</w:t>
            </w:r>
          </w:p>
          <w:p w14:paraId="72704C55" w14:textId="77777777" w:rsidR="00B027D1" w:rsidRPr="003B044B" w:rsidRDefault="00811E87" w:rsidP="00CF3A48">
            <w:pPr>
              <w:widowControl/>
              <w:tabs>
                <w:tab w:val="left" w:pos="180"/>
                <w:tab w:val="left" w:pos="835"/>
                <w:tab w:val="left" w:pos="1440"/>
                <w:tab w:val="left" w:pos="2044"/>
                <w:tab w:val="left" w:pos="2635"/>
                <w:tab w:val="left" w:pos="3240"/>
              </w:tabs>
              <w:rPr>
                <w:rStyle w:val="Hyperlink"/>
                <w:color w:val="0000FF"/>
                <w:u w:val="single"/>
              </w:rPr>
            </w:pPr>
            <w:hyperlink r:id="rId18" w:history="1">
              <w:r w:rsidR="00B027D1" w:rsidRPr="003B044B">
                <w:rPr>
                  <w:rStyle w:val="Hyperlink"/>
                  <w:color w:val="0000FF"/>
                  <w:u w:val="single"/>
                </w:rPr>
                <w:t>CN 06-001</w:t>
              </w:r>
            </w:hyperlink>
          </w:p>
          <w:p w14:paraId="592D55C8" w14:textId="77777777" w:rsidR="00B027D1" w:rsidRPr="003B044B" w:rsidRDefault="00B027D1" w:rsidP="00CF3A48">
            <w:pPr>
              <w:widowControl/>
              <w:tabs>
                <w:tab w:val="left" w:pos="180"/>
                <w:tab w:val="left" w:pos="835"/>
                <w:tab w:val="left" w:pos="1440"/>
                <w:tab w:val="left" w:pos="2044"/>
                <w:tab w:val="left" w:pos="2635"/>
                <w:tab w:val="left" w:pos="3240"/>
              </w:tabs>
            </w:pPr>
          </w:p>
        </w:tc>
        <w:tc>
          <w:tcPr>
            <w:tcW w:w="5490" w:type="dxa"/>
            <w:tcBorders>
              <w:top w:val="single" w:sz="4" w:space="0" w:color="auto"/>
              <w:bottom w:val="single" w:sz="4" w:space="0" w:color="auto"/>
            </w:tcBorders>
          </w:tcPr>
          <w:p w14:paraId="3B40D21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 xml:space="preserve">A requirement to inspect for cumulative effects of operator workarounds to IP 71152 as one of its annual samples was added.  Also, the annual sample size and the estimate inspection resources required to complete this IP were increased to support review of operator </w:t>
            </w:r>
            <w:proofErr w:type="gramStart"/>
            <w:r w:rsidRPr="003B044B">
              <w:t>work-arounds</w:t>
            </w:r>
            <w:proofErr w:type="gramEnd"/>
            <w:r w:rsidRPr="003B044B">
              <w:t>.  Completed historical CN search.</w:t>
            </w:r>
          </w:p>
        </w:tc>
        <w:tc>
          <w:tcPr>
            <w:tcW w:w="2340" w:type="dxa"/>
            <w:tcBorders>
              <w:top w:val="single" w:sz="4" w:space="0" w:color="auto"/>
              <w:bottom w:val="single" w:sz="4" w:space="0" w:color="auto"/>
            </w:tcBorders>
          </w:tcPr>
          <w:p w14:paraId="40C7AC0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472001F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r>
      <w:tr w:rsidR="00B027D1" w:rsidRPr="003B044B" w14:paraId="1037779F" w14:textId="77777777" w:rsidTr="0082443F">
        <w:trPr>
          <w:cantSplit/>
        </w:trPr>
        <w:tc>
          <w:tcPr>
            <w:tcW w:w="1638" w:type="dxa"/>
            <w:tcBorders>
              <w:top w:val="single" w:sz="4" w:space="0" w:color="auto"/>
              <w:left w:val="single" w:sz="4" w:space="0" w:color="auto"/>
              <w:bottom w:val="single" w:sz="4" w:space="0" w:color="auto"/>
            </w:tcBorders>
          </w:tcPr>
          <w:p w14:paraId="301630E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lastRenderedPageBreak/>
              <w:t>N/A</w:t>
            </w:r>
          </w:p>
          <w:p w14:paraId="5E60076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2508FEA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51EB07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5640CC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A4C43A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ACC516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B5CDB2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74503A1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4D2474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5206038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BC13DF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F73C96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C2</w:t>
            </w:r>
          </w:p>
        </w:tc>
        <w:tc>
          <w:tcPr>
            <w:tcW w:w="1800" w:type="dxa"/>
            <w:tcBorders>
              <w:top w:val="single" w:sz="4" w:space="0" w:color="auto"/>
              <w:bottom w:val="single" w:sz="4" w:space="0" w:color="auto"/>
            </w:tcBorders>
          </w:tcPr>
          <w:p w14:paraId="28019077" w14:textId="77777777" w:rsidR="00B027D1" w:rsidRDefault="00811E87"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19" w:history="1">
              <w:r w:rsidR="00B027D1" w:rsidRPr="003B044B">
                <w:rPr>
                  <w:rStyle w:val="Hyperlink"/>
                  <w:color w:val="0000FF"/>
                  <w:u w:val="single"/>
                </w:rPr>
                <w:t>ML061560498</w:t>
              </w:r>
            </w:hyperlink>
          </w:p>
          <w:p w14:paraId="5F0FF33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06/22/06</w:t>
            </w:r>
          </w:p>
          <w:p w14:paraId="01F2FBA6" w14:textId="77777777" w:rsidR="00B027D1" w:rsidRPr="003B044B" w:rsidRDefault="00811E87" w:rsidP="00CF3A48">
            <w:pPr>
              <w:widowControl/>
              <w:tabs>
                <w:tab w:val="left" w:pos="180"/>
                <w:tab w:val="left" w:pos="835"/>
                <w:tab w:val="left" w:pos="1440"/>
                <w:tab w:val="left" w:pos="2044"/>
                <w:tab w:val="left" w:pos="2635"/>
                <w:tab w:val="left" w:pos="3240"/>
              </w:tabs>
              <w:rPr>
                <w:rStyle w:val="Hyperlink"/>
                <w:color w:val="0000FF"/>
                <w:u w:val="single"/>
              </w:rPr>
            </w:pPr>
            <w:hyperlink r:id="rId20" w:history="1">
              <w:r w:rsidR="00B027D1" w:rsidRPr="003B044B">
                <w:rPr>
                  <w:rStyle w:val="Hyperlink"/>
                  <w:color w:val="0000FF"/>
                  <w:u w:val="single"/>
                </w:rPr>
                <w:t>CN 06-015</w:t>
              </w:r>
            </w:hyperlink>
          </w:p>
          <w:p w14:paraId="61ACC148" w14:textId="77777777" w:rsidR="00B027D1" w:rsidRPr="003B044B" w:rsidRDefault="00B027D1" w:rsidP="00CF3A48">
            <w:pPr>
              <w:widowControl/>
              <w:tabs>
                <w:tab w:val="left" w:pos="180"/>
                <w:tab w:val="left" w:pos="835"/>
                <w:tab w:val="left" w:pos="1440"/>
                <w:tab w:val="left" w:pos="2044"/>
                <w:tab w:val="left" w:pos="2635"/>
                <w:tab w:val="left" w:pos="3240"/>
              </w:tabs>
            </w:pPr>
          </w:p>
        </w:tc>
        <w:tc>
          <w:tcPr>
            <w:tcW w:w="5490" w:type="dxa"/>
            <w:tcBorders>
              <w:top w:val="single" w:sz="4" w:space="0" w:color="auto"/>
              <w:bottom w:val="single" w:sz="4" w:space="0" w:color="auto"/>
            </w:tcBorders>
          </w:tcPr>
          <w:p w14:paraId="3B7FC6E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Guidance added for procedure completion regarding annual sample size.</w:t>
            </w:r>
          </w:p>
          <w:p w14:paraId="2FFEF51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30D7DB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Procedure now requires that the time spent to review condition reports to be charged to IP71152 instead of the plant status procedure.</w:t>
            </w:r>
          </w:p>
          <w:p w14:paraId="179DF50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21CE1C4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Hours have been increased for condition report reviews.</w:t>
            </w:r>
          </w:p>
          <w:p w14:paraId="7B1FD0F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EA099A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 xml:space="preserve">Incorporate safety culture initiatives described in Staff Requirements - SECY-04-0111, </w:t>
            </w:r>
            <w:r w:rsidRPr="003B044B">
              <w:sym w:font="WP TypographicSymbols" w:char="0041"/>
            </w:r>
            <w:r w:rsidRPr="003B044B">
              <w:t>Recommended Staff Actions Regarding Agency Guidance in the Areas of Safety Conscious Work Environment and Safety Culture," dated August 30, 2004.</w:t>
            </w:r>
          </w:p>
        </w:tc>
        <w:tc>
          <w:tcPr>
            <w:tcW w:w="2340" w:type="dxa"/>
            <w:tcBorders>
              <w:top w:val="single" w:sz="4" w:space="0" w:color="auto"/>
              <w:bottom w:val="single" w:sz="4" w:space="0" w:color="auto"/>
            </w:tcBorders>
          </w:tcPr>
          <w:p w14:paraId="42327FB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p w14:paraId="265B761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1DCE109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55E7E1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1517218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36DF93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1CFF275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3945B4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D7F124D"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EEE0DC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D947F0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54D97480"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Yes</w:t>
            </w:r>
          </w:p>
          <w:p w14:paraId="3557273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1/7/2006</w:t>
            </w:r>
          </w:p>
        </w:tc>
        <w:tc>
          <w:tcPr>
            <w:tcW w:w="2160" w:type="dxa"/>
            <w:tcBorders>
              <w:top w:val="single" w:sz="4" w:space="0" w:color="auto"/>
              <w:bottom w:val="single" w:sz="4" w:space="0" w:color="auto"/>
              <w:right w:val="single" w:sz="4" w:space="0" w:color="auto"/>
            </w:tcBorders>
          </w:tcPr>
          <w:p w14:paraId="6B896012" w14:textId="77777777" w:rsidR="00B027D1" w:rsidRPr="003B044B" w:rsidRDefault="00811E87" w:rsidP="00CF3A48">
            <w:pPr>
              <w:widowControl/>
              <w:tabs>
                <w:tab w:val="left" w:pos="180"/>
                <w:tab w:val="left" w:pos="835"/>
                <w:tab w:val="left" w:pos="1440"/>
                <w:tab w:val="left" w:pos="2044"/>
                <w:tab w:val="left" w:pos="2635"/>
                <w:tab w:val="left" w:pos="3240"/>
              </w:tabs>
            </w:pPr>
            <w:hyperlink r:id="rId21" w:history="1">
              <w:r w:rsidR="00B027D1" w:rsidRPr="003B044B">
                <w:rPr>
                  <w:rStyle w:val="Hyperlink"/>
                  <w:color w:val="0000FF"/>
                  <w:u w:val="single"/>
                </w:rPr>
                <w:t>ML061570086</w:t>
              </w:r>
            </w:hyperlink>
          </w:p>
        </w:tc>
      </w:tr>
      <w:tr w:rsidR="00B027D1" w:rsidRPr="003B044B" w14:paraId="628F1806" w14:textId="77777777" w:rsidTr="0082443F">
        <w:trPr>
          <w:cantSplit/>
        </w:trPr>
        <w:tc>
          <w:tcPr>
            <w:tcW w:w="1638" w:type="dxa"/>
            <w:tcBorders>
              <w:top w:val="single" w:sz="4" w:space="0" w:color="auto"/>
              <w:left w:val="single" w:sz="4" w:space="0" w:color="auto"/>
              <w:bottom w:val="single" w:sz="4" w:space="0" w:color="auto"/>
            </w:tcBorders>
          </w:tcPr>
          <w:p w14:paraId="3AF4C39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5B002D81" w14:textId="77777777" w:rsidR="00B027D1" w:rsidRDefault="00811E87"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22" w:history="1">
              <w:r w:rsidR="00B027D1" w:rsidRPr="003B044B">
                <w:rPr>
                  <w:rStyle w:val="Hyperlink"/>
                  <w:color w:val="0000FF"/>
                  <w:u w:val="single"/>
                </w:rPr>
                <w:t>ML070720179</w:t>
              </w:r>
            </w:hyperlink>
          </w:p>
          <w:p w14:paraId="30DE89CD"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09/20/07</w:t>
            </w:r>
          </w:p>
          <w:p w14:paraId="64595270" w14:textId="77777777" w:rsidR="00B027D1" w:rsidRPr="003B044B" w:rsidRDefault="00811E87" w:rsidP="00CF3A48">
            <w:pPr>
              <w:widowControl/>
              <w:tabs>
                <w:tab w:val="left" w:pos="180"/>
                <w:tab w:val="left" w:pos="835"/>
                <w:tab w:val="left" w:pos="1440"/>
                <w:tab w:val="left" w:pos="2044"/>
                <w:tab w:val="left" w:pos="2635"/>
                <w:tab w:val="left" w:pos="3240"/>
              </w:tabs>
            </w:pPr>
            <w:hyperlink r:id="rId23" w:history="1">
              <w:r w:rsidR="00B027D1" w:rsidRPr="003B044B">
                <w:rPr>
                  <w:rStyle w:val="Hyperlink"/>
                  <w:color w:val="0000FF"/>
                  <w:u w:val="single"/>
                </w:rPr>
                <w:t>CN 07-029</w:t>
              </w:r>
            </w:hyperlink>
          </w:p>
        </w:tc>
        <w:tc>
          <w:tcPr>
            <w:tcW w:w="5490" w:type="dxa"/>
            <w:tcBorders>
              <w:top w:val="single" w:sz="4" w:space="0" w:color="auto"/>
              <w:bottom w:val="single" w:sz="4" w:space="0" w:color="auto"/>
            </w:tcBorders>
          </w:tcPr>
          <w:p w14:paraId="51BC9224"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IP 71152 has been revised to add guidance on NRC use of INPO documents.</w:t>
            </w:r>
          </w:p>
        </w:tc>
        <w:tc>
          <w:tcPr>
            <w:tcW w:w="2340" w:type="dxa"/>
            <w:tcBorders>
              <w:top w:val="single" w:sz="4" w:space="0" w:color="auto"/>
              <w:bottom w:val="single" w:sz="4" w:space="0" w:color="auto"/>
            </w:tcBorders>
          </w:tcPr>
          <w:p w14:paraId="4A3F47C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78B212FB" w14:textId="77777777" w:rsidR="00B027D1" w:rsidRPr="003B044B" w:rsidRDefault="00811E87" w:rsidP="00CF3A48">
            <w:pPr>
              <w:widowControl/>
              <w:tabs>
                <w:tab w:val="left" w:pos="180"/>
                <w:tab w:val="left" w:pos="835"/>
                <w:tab w:val="left" w:pos="1440"/>
                <w:tab w:val="left" w:pos="2044"/>
                <w:tab w:val="left" w:pos="2635"/>
                <w:tab w:val="left" w:pos="3240"/>
              </w:tabs>
            </w:pPr>
            <w:hyperlink r:id="rId24" w:history="1">
              <w:r w:rsidR="00B027D1" w:rsidRPr="003B044B">
                <w:rPr>
                  <w:rStyle w:val="Hyperlink"/>
                  <w:color w:val="0000FF"/>
                  <w:u w:val="single"/>
                </w:rPr>
                <w:t>ML071560246</w:t>
              </w:r>
            </w:hyperlink>
          </w:p>
        </w:tc>
      </w:tr>
      <w:tr w:rsidR="00B027D1" w:rsidRPr="003B044B" w14:paraId="65F5E480" w14:textId="77777777" w:rsidTr="0082443F">
        <w:trPr>
          <w:cantSplit/>
        </w:trPr>
        <w:tc>
          <w:tcPr>
            <w:tcW w:w="1638" w:type="dxa"/>
            <w:tcBorders>
              <w:top w:val="single" w:sz="4" w:space="0" w:color="auto"/>
              <w:left w:val="single" w:sz="4" w:space="0" w:color="auto"/>
              <w:bottom w:val="single" w:sz="4" w:space="0" w:color="auto"/>
            </w:tcBorders>
          </w:tcPr>
          <w:p w14:paraId="26998D2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6BC8C504" w14:textId="77777777" w:rsidR="00B027D1" w:rsidRDefault="00811E87" w:rsidP="00CF3A48">
            <w:hyperlink r:id="rId25" w:history="1">
              <w:r w:rsidR="00B027D1" w:rsidRPr="003B044B">
                <w:rPr>
                  <w:rStyle w:val="Hyperlink"/>
                  <w:color w:val="0000FF"/>
                  <w:u w:val="single"/>
                </w:rPr>
                <w:t>ML073540265</w:t>
              </w:r>
            </w:hyperlink>
          </w:p>
          <w:p w14:paraId="103B1EF8" w14:textId="77777777" w:rsidR="00B027D1" w:rsidRPr="003B044B" w:rsidRDefault="00B027D1" w:rsidP="00CF3A48">
            <w:r w:rsidRPr="003B044B">
              <w:t>01/10/08</w:t>
            </w:r>
          </w:p>
          <w:p w14:paraId="471FD4F4" w14:textId="77777777" w:rsidR="00B027D1" w:rsidRPr="003B044B" w:rsidRDefault="00811E87" w:rsidP="00CF3A48">
            <w:pPr>
              <w:widowControl/>
              <w:tabs>
                <w:tab w:val="left" w:pos="180"/>
                <w:tab w:val="left" w:pos="835"/>
                <w:tab w:val="left" w:pos="1440"/>
                <w:tab w:val="left" w:pos="2044"/>
                <w:tab w:val="left" w:pos="2635"/>
                <w:tab w:val="left" w:pos="3240"/>
              </w:tabs>
            </w:pPr>
            <w:hyperlink r:id="rId26" w:history="1">
              <w:r w:rsidR="00B027D1" w:rsidRPr="003B044B">
                <w:rPr>
                  <w:rStyle w:val="Hyperlink"/>
                  <w:color w:val="0000FF"/>
                  <w:u w:val="single"/>
                </w:rPr>
                <w:t>CN 08-001</w:t>
              </w:r>
            </w:hyperlink>
          </w:p>
        </w:tc>
        <w:tc>
          <w:tcPr>
            <w:tcW w:w="5490" w:type="dxa"/>
            <w:tcBorders>
              <w:top w:val="single" w:sz="4" w:space="0" w:color="auto"/>
              <w:bottom w:val="single" w:sz="4" w:space="0" w:color="auto"/>
            </w:tcBorders>
          </w:tcPr>
          <w:p w14:paraId="2B396BB5"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 xml:space="preserve">IP revised to address ROP Feedback Form </w:t>
            </w:r>
            <w:proofErr w:type="gramStart"/>
            <w:r w:rsidRPr="003B044B">
              <w:t>95001-1125</w:t>
            </w:r>
            <w:proofErr w:type="gramEnd"/>
            <w:r w:rsidRPr="003B044B">
              <w:t xml:space="preserve"> and some enhancements identified by the Problem Identification and Resolution Best Practices draft report.</w:t>
            </w:r>
          </w:p>
        </w:tc>
        <w:tc>
          <w:tcPr>
            <w:tcW w:w="2340" w:type="dxa"/>
            <w:tcBorders>
              <w:top w:val="single" w:sz="4" w:space="0" w:color="auto"/>
              <w:bottom w:val="single" w:sz="4" w:space="0" w:color="auto"/>
            </w:tcBorders>
          </w:tcPr>
          <w:p w14:paraId="54E5DB24"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1114CC7F" w14:textId="77777777" w:rsidR="00B027D1" w:rsidRPr="003B044B" w:rsidRDefault="00811E87" w:rsidP="00CF3A48">
            <w:pPr>
              <w:widowControl/>
              <w:tabs>
                <w:tab w:val="left" w:pos="180"/>
                <w:tab w:val="left" w:pos="835"/>
                <w:tab w:val="left" w:pos="1440"/>
                <w:tab w:val="left" w:pos="2044"/>
                <w:tab w:val="left" w:pos="2635"/>
                <w:tab w:val="left" w:pos="3240"/>
              </w:tabs>
            </w:pPr>
            <w:hyperlink r:id="rId27" w:history="1">
              <w:r w:rsidR="00B027D1" w:rsidRPr="003B044B">
                <w:rPr>
                  <w:rStyle w:val="Hyperlink"/>
                  <w:color w:val="0000FF"/>
                  <w:u w:val="single"/>
                </w:rPr>
                <w:t>ML073540274</w:t>
              </w:r>
            </w:hyperlink>
          </w:p>
        </w:tc>
      </w:tr>
      <w:tr w:rsidR="00B027D1" w:rsidRPr="003B044B" w14:paraId="755A362E" w14:textId="77777777" w:rsidTr="0082443F">
        <w:trPr>
          <w:cantSplit/>
        </w:trPr>
        <w:tc>
          <w:tcPr>
            <w:tcW w:w="1638" w:type="dxa"/>
            <w:tcBorders>
              <w:top w:val="single" w:sz="4" w:space="0" w:color="auto"/>
              <w:left w:val="single" w:sz="4" w:space="0" w:color="auto"/>
              <w:bottom w:val="single" w:sz="4" w:space="0" w:color="auto"/>
            </w:tcBorders>
          </w:tcPr>
          <w:p w14:paraId="254BDD7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lastRenderedPageBreak/>
              <w:t>N/A</w:t>
            </w:r>
          </w:p>
        </w:tc>
        <w:tc>
          <w:tcPr>
            <w:tcW w:w="1800" w:type="dxa"/>
            <w:tcBorders>
              <w:top w:val="single" w:sz="4" w:space="0" w:color="auto"/>
              <w:bottom w:val="single" w:sz="4" w:space="0" w:color="auto"/>
            </w:tcBorders>
          </w:tcPr>
          <w:p w14:paraId="6A7BE556" w14:textId="77777777" w:rsidR="00B027D1" w:rsidRDefault="00811E87" w:rsidP="00CF3A48">
            <w:hyperlink r:id="rId28" w:history="1">
              <w:r w:rsidR="00B027D1" w:rsidRPr="003B044B">
                <w:rPr>
                  <w:rStyle w:val="Hyperlink"/>
                  <w:color w:val="0000FF"/>
                  <w:u w:val="single"/>
                </w:rPr>
                <w:t>ML093270053</w:t>
              </w:r>
            </w:hyperlink>
          </w:p>
          <w:p w14:paraId="2E19FC8B" w14:textId="77777777" w:rsidR="00B027D1" w:rsidRPr="003B044B" w:rsidRDefault="00B027D1" w:rsidP="00CF3A48">
            <w:r w:rsidRPr="003B044B">
              <w:t>02/26/10</w:t>
            </w:r>
          </w:p>
          <w:p w14:paraId="35FA3457" w14:textId="77777777" w:rsidR="00B027D1" w:rsidRPr="003B044B" w:rsidRDefault="00811E87" w:rsidP="00CF3A48">
            <w:pPr>
              <w:widowControl/>
              <w:tabs>
                <w:tab w:val="left" w:pos="180"/>
                <w:tab w:val="left" w:pos="835"/>
                <w:tab w:val="left" w:pos="1440"/>
                <w:tab w:val="left" w:pos="2044"/>
                <w:tab w:val="left" w:pos="2635"/>
                <w:tab w:val="left" w:pos="3240"/>
              </w:tabs>
            </w:pPr>
            <w:hyperlink r:id="rId29" w:history="1">
              <w:r w:rsidR="00B027D1" w:rsidRPr="003B044B">
                <w:rPr>
                  <w:rStyle w:val="Hyperlink"/>
                  <w:color w:val="0000FF"/>
                  <w:u w:val="single"/>
                </w:rPr>
                <w:t>CN 10-008</w:t>
              </w:r>
            </w:hyperlink>
          </w:p>
        </w:tc>
        <w:tc>
          <w:tcPr>
            <w:tcW w:w="5490" w:type="dxa"/>
            <w:tcBorders>
              <w:top w:val="single" w:sz="4" w:space="0" w:color="auto"/>
              <w:bottom w:val="single" w:sz="4" w:space="0" w:color="auto"/>
            </w:tcBorders>
          </w:tcPr>
          <w:p w14:paraId="5AB6D142" w14:textId="77777777" w:rsidR="00B027D1" w:rsidRPr="003B044B" w:rsidRDefault="00B027D1" w:rsidP="00CF3A48">
            <w:pPr>
              <w:widowControl/>
              <w:autoSpaceDE/>
              <w:autoSpaceDN/>
              <w:adjustRightInd/>
            </w:pPr>
            <w:r w:rsidRPr="003B044B">
              <w:t xml:space="preserve">This revision incorporates: </w:t>
            </w:r>
          </w:p>
          <w:p w14:paraId="3286C125" w14:textId="77777777" w:rsidR="00B027D1" w:rsidRPr="003B044B" w:rsidRDefault="00B027D1" w:rsidP="00CF3A48">
            <w:pPr>
              <w:widowControl/>
              <w:autoSpaceDE/>
              <w:autoSpaceDN/>
              <w:adjustRightInd/>
            </w:pPr>
            <w:r w:rsidRPr="003B044B">
              <w:t>Resolution of ROP feedback forms: 71152-1314 (increased sensitivity to handling of confidential ECP information), -1322 (optional review of corporate databases to select samples), -1381 (interviewing long-term contractors for SCWE insights) and -1474 (budget hour correction). An additional inspection attribute for the Biennial Team Inspection to address a 2007 External Survey Comment. Added an additional 4 hours of inspection resources per the 2009 ROP Realignment Results (ML092090312).</w:t>
            </w:r>
          </w:p>
        </w:tc>
        <w:tc>
          <w:tcPr>
            <w:tcW w:w="2340" w:type="dxa"/>
            <w:tcBorders>
              <w:top w:val="single" w:sz="4" w:space="0" w:color="auto"/>
              <w:bottom w:val="single" w:sz="4" w:space="0" w:color="auto"/>
            </w:tcBorders>
          </w:tcPr>
          <w:p w14:paraId="76AC7F0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52933B63" w14:textId="77777777" w:rsidR="00B027D1" w:rsidRPr="003B044B" w:rsidRDefault="00811E87" w:rsidP="00CF3A48">
            <w:pPr>
              <w:widowControl/>
              <w:tabs>
                <w:tab w:val="left" w:pos="180"/>
                <w:tab w:val="left" w:pos="835"/>
                <w:tab w:val="left" w:pos="1440"/>
                <w:tab w:val="left" w:pos="2044"/>
                <w:tab w:val="left" w:pos="2635"/>
                <w:tab w:val="left" w:pos="3240"/>
              </w:tabs>
            </w:pPr>
            <w:hyperlink r:id="rId30" w:history="1">
              <w:r w:rsidR="00B027D1" w:rsidRPr="003B044B">
                <w:rPr>
                  <w:rStyle w:val="Hyperlink"/>
                  <w:color w:val="0000FF"/>
                  <w:u w:val="single"/>
                </w:rPr>
                <w:t>ML100050386</w:t>
              </w:r>
            </w:hyperlink>
          </w:p>
        </w:tc>
      </w:tr>
      <w:tr w:rsidR="00B027D1" w:rsidRPr="003B044B" w14:paraId="7CA4E396" w14:textId="77777777" w:rsidTr="0082443F">
        <w:trPr>
          <w:cantSplit/>
        </w:trPr>
        <w:tc>
          <w:tcPr>
            <w:tcW w:w="1638" w:type="dxa"/>
            <w:tcBorders>
              <w:top w:val="single" w:sz="4" w:space="0" w:color="auto"/>
              <w:left w:val="single" w:sz="4" w:space="0" w:color="auto"/>
              <w:bottom w:val="single" w:sz="4" w:space="0" w:color="auto"/>
            </w:tcBorders>
          </w:tcPr>
          <w:p w14:paraId="20DD6E2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69D7E080" w14:textId="77777777" w:rsidR="00B027D1" w:rsidRDefault="00811E87" w:rsidP="00CF3A48">
            <w:hyperlink r:id="rId31" w:history="1">
              <w:r w:rsidR="00B027D1" w:rsidRPr="003B044B">
                <w:rPr>
                  <w:rStyle w:val="Hyperlink"/>
                  <w:color w:val="0000FF"/>
                  <w:u w:val="single"/>
                </w:rPr>
                <w:t>ML101090438</w:t>
              </w:r>
            </w:hyperlink>
          </w:p>
          <w:p w14:paraId="19CC84E4" w14:textId="77777777" w:rsidR="00B027D1" w:rsidRPr="003B044B" w:rsidRDefault="00B027D1" w:rsidP="00CF3A48">
            <w:r w:rsidRPr="003B044B">
              <w:t>08/18/11</w:t>
            </w:r>
          </w:p>
          <w:p w14:paraId="5612D201" w14:textId="232D145C" w:rsidR="00B027D1" w:rsidRPr="0076408D" w:rsidRDefault="00811E87" w:rsidP="00CF3A48">
            <w:pPr>
              <w:rPr>
                <w:color w:val="0000FF"/>
                <w:u w:val="single"/>
              </w:rPr>
            </w:pPr>
            <w:hyperlink r:id="rId32" w:history="1">
              <w:r w:rsidR="00B027D1" w:rsidRPr="0076408D">
                <w:rPr>
                  <w:rStyle w:val="Hyperlink"/>
                  <w:color w:val="0000FF"/>
                  <w:u w:val="single"/>
                </w:rPr>
                <w:t>CN 11-013</w:t>
              </w:r>
            </w:hyperlink>
          </w:p>
        </w:tc>
        <w:tc>
          <w:tcPr>
            <w:tcW w:w="5490" w:type="dxa"/>
            <w:tcBorders>
              <w:top w:val="single" w:sz="4" w:space="0" w:color="auto"/>
              <w:bottom w:val="single" w:sz="4" w:space="0" w:color="auto"/>
            </w:tcBorders>
          </w:tcPr>
          <w:p w14:paraId="2B0F4C87" w14:textId="77777777" w:rsidR="00B027D1" w:rsidRPr="003B044B" w:rsidRDefault="00B027D1" w:rsidP="00CF3A48">
            <w:pPr>
              <w:widowControl/>
              <w:autoSpaceDE/>
              <w:autoSpaceDN/>
              <w:adjustRightInd/>
            </w:pPr>
            <w:r w:rsidRPr="003B044B">
              <w:t>Added an inspection requirement to inspect completed corrective actions for greater than green inspection findings (feedback form 71152-1449), and added additional guidance related to the review of quality assurance audits (feedback form 71152-1400).  Added reference to IP 93100, “Safety Conscious Working Environment Issue Follow-up” and provided additional guidance for follow-up (FF 71152-1561), provided additional guidance for inspectors in the selection of condition reports for the routine and semi-annual reviews (FF 71152-1626).</w:t>
            </w:r>
          </w:p>
        </w:tc>
        <w:tc>
          <w:tcPr>
            <w:tcW w:w="2340" w:type="dxa"/>
            <w:tcBorders>
              <w:top w:val="single" w:sz="4" w:space="0" w:color="auto"/>
              <w:bottom w:val="single" w:sz="4" w:space="0" w:color="auto"/>
            </w:tcBorders>
          </w:tcPr>
          <w:p w14:paraId="04F79A8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29F10650" w14:textId="77777777" w:rsidR="00B027D1" w:rsidRPr="003B044B" w:rsidRDefault="00811E87"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Style w:val="Hyperlink"/>
                <w:color w:val="0000FF"/>
                <w:u w:val="single"/>
              </w:rPr>
            </w:pPr>
            <w:hyperlink r:id="rId33" w:history="1">
              <w:r w:rsidR="00B027D1" w:rsidRPr="003B044B">
                <w:rPr>
                  <w:rStyle w:val="Hyperlink"/>
                  <w:color w:val="0000FF"/>
                  <w:u w:val="single"/>
                </w:rPr>
                <w:t>ML111870499</w:t>
              </w:r>
            </w:hyperlink>
          </w:p>
          <w:p w14:paraId="1E8C04E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themeColor="text1"/>
              </w:rPr>
            </w:pPr>
          </w:p>
        </w:tc>
      </w:tr>
      <w:tr w:rsidR="00B027D1" w:rsidRPr="003B044B" w14:paraId="21F03F82" w14:textId="77777777" w:rsidTr="0082443F">
        <w:trPr>
          <w:cantSplit/>
        </w:trPr>
        <w:tc>
          <w:tcPr>
            <w:tcW w:w="1638" w:type="dxa"/>
            <w:tcBorders>
              <w:top w:val="single" w:sz="4" w:space="0" w:color="auto"/>
              <w:left w:val="single" w:sz="4" w:space="0" w:color="auto"/>
              <w:bottom w:val="single" w:sz="4" w:space="0" w:color="auto"/>
            </w:tcBorders>
          </w:tcPr>
          <w:p w14:paraId="5CBBF13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1800" w:type="dxa"/>
            <w:tcBorders>
              <w:top w:val="single" w:sz="4" w:space="0" w:color="auto"/>
              <w:bottom w:val="single" w:sz="4" w:space="0" w:color="auto"/>
            </w:tcBorders>
          </w:tcPr>
          <w:p w14:paraId="3122CC30" w14:textId="3F5094FA" w:rsidR="00B027D1" w:rsidRPr="00EA6A59" w:rsidRDefault="00EA6A59" w:rsidP="00CF3A48">
            <w:pPr>
              <w:rPr>
                <w:rStyle w:val="Hyperlink"/>
                <w:color w:val="0000FF"/>
                <w:u w:val="single"/>
              </w:rPr>
            </w:pPr>
            <w:r>
              <w:fldChar w:fldCharType="begin"/>
            </w:r>
            <w:r>
              <w:instrText xml:space="preserve"> HYPERLINK "http://pbadupws.nrc.gov/docs/ML1028/ML102810102.pdf" </w:instrText>
            </w:r>
            <w:r>
              <w:fldChar w:fldCharType="separate"/>
            </w:r>
            <w:r w:rsidR="00B027D1" w:rsidRPr="00EA6A59">
              <w:rPr>
                <w:rStyle w:val="Hyperlink"/>
                <w:color w:val="0000FF"/>
                <w:u w:val="single"/>
              </w:rPr>
              <w:t>ML112360542</w:t>
            </w:r>
          </w:p>
          <w:p w14:paraId="1F002029" w14:textId="34111C0F" w:rsidR="00B027D1" w:rsidRPr="003B044B" w:rsidRDefault="00EA6A59" w:rsidP="00CF3A48">
            <w:r>
              <w:fldChar w:fldCharType="end"/>
            </w:r>
            <w:r w:rsidR="00B027D1" w:rsidRPr="003B044B">
              <w:t>12/05/2011</w:t>
            </w:r>
          </w:p>
          <w:p w14:paraId="62DE8CC0" w14:textId="67D0A213" w:rsidR="00B027D1" w:rsidRPr="0076408D" w:rsidRDefault="00811E87" w:rsidP="00CF3A48">
            <w:pPr>
              <w:rPr>
                <w:color w:val="0000FF"/>
                <w:u w:val="single"/>
              </w:rPr>
            </w:pPr>
            <w:hyperlink r:id="rId34" w:history="1">
              <w:r w:rsidR="00B027D1" w:rsidRPr="0076408D">
                <w:rPr>
                  <w:rStyle w:val="Hyperlink"/>
                  <w:color w:val="0000FF"/>
                  <w:u w:val="single"/>
                </w:rPr>
                <w:t>CN 11-039</w:t>
              </w:r>
            </w:hyperlink>
          </w:p>
          <w:p w14:paraId="0ECA8303" w14:textId="77777777" w:rsidR="00B027D1" w:rsidRPr="003B044B" w:rsidRDefault="00B027D1" w:rsidP="00CF3A48"/>
        </w:tc>
        <w:tc>
          <w:tcPr>
            <w:tcW w:w="5490" w:type="dxa"/>
            <w:tcBorders>
              <w:top w:val="single" w:sz="4" w:space="0" w:color="auto"/>
              <w:bottom w:val="single" w:sz="4" w:space="0" w:color="auto"/>
            </w:tcBorders>
          </w:tcPr>
          <w:p w14:paraId="0A10B4BA" w14:textId="77777777" w:rsidR="00B027D1" w:rsidRPr="003B044B" w:rsidRDefault="00B027D1" w:rsidP="00CF3A48">
            <w:pPr>
              <w:widowControl/>
              <w:autoSpaceDE/>
              <w:autoSpaceDN/>
              <w:adjustRightInd/>
            </w:pPr>
            <w:r w:rsidRPr="003B044B">
              <w:t xml:space="preserve">Added guidance for license renewal age management programs.  Add requirement to verify applicable10 CFR 21 notifications </w:t>
            </w:r>
            <w:proofErr w:type="gramStart"/>
            <w:r w:rsidRPr="003B044B">
              <w:t>entered into</w:t>
            </w:r>
            <w:proofErr w:type="gramEnd"/>
            <w:r w:rsidRPr="003B044B">
              <w:t xml:space="preserve"> the licensee’s CAP.  Added sample selection guidance and references related to inspecting defects and nonconforming materials, part, or components.  Resources changed to reflect the 2011 ROP Realignment (</w:t>
            </w:r>
            <w:hyperlink r:id="rId35" w:history="1">
              <w:r w:rsidRPr="003B044B">
                <w:rPr>
                  <w:rStyle w:val="Hyperlink"/>
                  <w:color w:val="0000FF"/>
                  <w:u w:val="single"/>
                </w:rPr>
                <w:t>ML11178A329</w:t>
              </w:r>
            </w:hyperlink>
            <w:r w:rsidRPr="003B044B">
              <w:t>).</w:t>
            </w:r>
          </w:p>
        </w:tc>
        <w:tc>
          <w:tcPr>
            <w:tcW w:w="2340" w:type="dxa"/>
            <w:tcBorders>
              <w:top w:val="single" w:sz="4" w:space="0" w:color="auto"/>
              <w:bottom w:val="single" w:sz="4" w:space="0" w:color="auto"/>
            </w:tcBorders>
          </w:tcPr>
          <w:p w14:paraId="3DF2049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08A7A1A0"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ML11332A016</w:t>
            </w:r>
          </w:p>
        </w:tc>
      </w:tr>
      <w:tr w:rsidR="00B027D1" w:rsidRPr="003B044B" w14:paraId="00586A84" w14:textId="77777777" w:rsidTr="0082443F">
        <w:trPr>
          <w:cantSplit/>
        </w:trPr>
        <w:tc>
          <w:tcPr>
            <w:tcW w:w="1638" w:type="dxa"/>
            <w:tcBorders>
              <w:top w:val="single" w:sz="4" w:space="0" w:color="auto"/>
              <w:left w:val="single" w:sz="4" w:space="0" w:color="auto"/>
              <w:bottom w:val="single" w:sz="4" w:space="0" w:color="auto"/>
            </w:tcBorders>
          </w:tcPr>
          <w:p w14:paraId="18C1238A"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lastRenderedPageBreak/>
              <w:t>C3</w:t>
            </w:r>
          </w:p>
        </w:tc>
        <w:tc>
          <w:tcPr>
            <w:tcW w:w="1800" w:type="dxa"/>
            <w:tcBorders>
              <w:top w:val="single" w:sz="4" w:space="0" w:color="auto"/>
              <w:bottom w:val="single" w:sz="4" w:space="0" w:color="auto"/>
            </w:tcBorders>
          </w:tcPr>
          <w:p w14:paraId="447D1948" w14:textId="08EB10AD" w:rsidR="00B027D1" w:rsidRPr="00EA6A59" w:rsidRDefault="00EA6A59" w:rsidP="00CF3A48">
            <w:pPr>
              <w:rPr>
                <w:rStyle w:val="Hyperlink"/>
                <w:color w:val="0000FF"/>
                <w:u w:val="single"/>
              </w:rPr>
            </w:pPr>
            <w:r>
              <w:fldChar w:fldCharType="begin"/>
            </w:r>
            <w:r>
              <w:instrText xml:space="preserve"> HYPERLINK "http://pbadupws.nrc.gov/docs/ML1303/ML13030A098.pdf" </w:instrText>
            </w:r>
            <w:r>
              <w:fldChar w:fldCharType="separate"/>
            </w:r>
            <w:r w:rsidR="00B027D1" w:rsidRPr="00EA6A59">
              <w:rPr>
                <w:rStyle w:val="Hyperlink"/>
                <w:color w:val="0000FF"/>
                <w:u w:val="single"/>
              </w:rPr>
              <w:t>ML</w:t>
            </w:r>
            <w:r w:rsidR="004A6C6E" w:rsidRPr="00EA6A59">
              <w:rPr>
                <w:rStyle w:val="Hyperlink"/>
                <w:color w:val="0000FF"/>
                <w:u w:val="single"/>
              </w:rPr>
              <w:t>13030A098</w:t>
            </w:r>
          </w:p>
          <w:p w14:paraId="0E3FC92F" w14:textId="5808D0B3" w:rsidR="00B027D1" w:rsidRPr="003B044B" w:rsidRDefault="00EA6A59" w:rsidP="00CF3A48">
            <w:r>
              <w:fldChar w:fldCharType="end"/>
            </w:r>
            <w:r w:rsidR="00704B57">
              <w:t>01/31/13</w:t>
            </w:r>
          </w:p>
          <w:p w14:paraId="4015C460" w14:textId="1AEA15E2" w:rsidR="00B027D1" w:rsidRPr="0076408D" w:rsidRDefault="00811E87" w:rsidP="00CF3A48">
            <w:pPr>
              <w:rPr>
                <w:color w:val="0000FF"/>
                <w:u w:val="single"/>
              </w:rPr>
            </w:pPr>
            <w:hyperlink r:id="rId36" w:history="1">
              <w:r w:rsidR="00B027D1" w:rsidRPr="0076408D">
                <w:rPr>
                  <w:rStyle w:val="Hyperlink"/>
                  <w:color w:val="0000FF"/>
                  <w:u w:val="single"/>
                </w:rPr>
                <w:t>CN 1</w:t>
              </w:r>
              <w:r w:rsidR="00704B57" w:rsidRPr="0076408D">
                <w:rPr>
                  <w:rStyle w:val="Hyperlink"/>
                  <w:color w:val="0000FF"/>
                  <w:u w:val="single"/>
                </w:rPr>
                <w:t>3-004</w:t>
              </w:r>
            </w:hyperlink>
          </w:p>
          <w:p w14:paraId="1E1B6879" w14:textId="77777777" w:rsidR="00B027D1" w:rsidRPr="003B044B" w:rsidRDefault="00B027D1" w:rsidP="00CF3A48"/>
        </w:tc>
        <w:tc>
          <w:tcPr>
            <w:tcW w:w="5490" w:type="dxa"/>
            <w:tcBorders>
              <w:top w:val="single" w:sz="4" w:space="0" w:color="auto"/>
              <w:bottom w:val="single" w:sz="4" w:space="0" w:color="auto"/>
            </w:tcBorders>
          </w:tcPr>
          <w:p w14:paraId="1C83BC61" w14:textId="77777777" w:rsidR="00B027D1" w:rsidRPr="003B044B" w:rsidRDefault="00B027D1" w:rsidP="00CF3A48">
            <w:pPr>
              <w:widowControl/>
              <w:autoSpaceDE/>
              <w:autoSpaceDN/>
              <w:adjustRightInd/>
            </w:pPr>
            <w:r w:rsidRPr="003B044B">
              <w:t>Added guidance ensures that potential Part 21 issues are evaluated on a continual basis.  This and CN 11-039 guidance and an associated objective pertaining to 10 CFR 21 are established as commitment C3.</w:t>
            </w:r>
          </w:p>
        </w:tc>
        <w:tc>
          <w:tcPr>
            <w:tcW w:w="2340" w:type="dxa"/>
            <w:tcBorders>
              <w:top w:val="single" w:sz="4" w:space="0" w:color="auto"/>
              <w:bottom w:val="single" w:sz="4" w:space="0" w:color="auto"/>
            </w:tcBorders>
          </w:tcPr>
          <w:p w14:paraId="04DEA79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B044B">
              <w:t>N/A</w:t>
            </w:r>
          </w:p>
        </w:tc>
        <w:tc>
          <w:tcPr>
            <w:tcW w:w="2160" w:type="dxa"/>
            <w:tcBorders>
              <w:top w:val="single" w:sz="4" w:space="0" w:color="auto"/>
              <w:bottom w:val="single" w:sz="4" w:space="0" w:color="auto"/>
              <w:right w:val="single" w:sz="4" w:space="0" w:color="auto"/>
            </w:tcBorders>
          </w:tcPr>
          <w:p w14:paraId="6CCFF0D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r>
      <w:tr w:rsidR="00A43B3C" w:rsidRPr="00A43B3C" w14:paraId="43BC2C63" w14:textId="77777777" w:rsidTr="0082443F">
        <w:trPr>
          <w:cantSplit/>
        </w:trPr>
        <w:tc>
          <w:tcPr>
            <w:tcW w:w="1638" w:type="dxa"/>
            <w:tcBorders>
              <w:top w:val="single" w:sz="4" w:space="0" w:color="auto"/>
              <w:left w:val="single" w:sz="4" w:space="0" w:color="auto"/>
              <w:bottom w:val="single" w:sz="4" w:space="0" w:color="auto"/>
            </w:tcBorders>
          </w:tcPr>
          <w:p w14:paraId="5AFAF2CA" w14:textId="77777777" w:rsidR="00A43B3C" w:rsidRPr="00A43B3C" w:rsidRDefault="00A43B3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c>
          <w:tcPr>
            <w:tcW w:w="1800" w:type="dxa"/>
            <w:tcBorders>
              <w:top w:val="single" w:sz="4" w:space="0" w:color="auto"/>
              <w:bottom w:val="single" w:sz="4" w:space="0" w:color="auto"/>
            </w:tcBorders>
          </w:tcPr>
          <w:p w14:paraId="684108FF" w14:textId="5B84D8F9" w:rsidR="003F7A06" w:rsidRPr="00EA6A59" w:rsidRDefault="00811E87" w:rsidP="00CF3A48">
            <w:pPr>
              <w:rPr>
                <w:rStyle w:val="outputtext"/>
                <w:color w:val="0000FF"/>
                <w:u w:val="single"/>
              </w:rPr>
            </w:pPr>
            <w:hyperlink r:id="rId37" w:history="1">
              <w:r w:rsidR="005D7738" w:rsidRPr="00EA6A59">
                <w:rPr>
                  <w:rStyle w:val="Hyperlink"/>
                  <w:color w:val="0000FF"/>
                  <w:u w:val="single"/>
                </w:rPr>
                <w:t>ML13179A365</w:t>
              </w:r>
            </w:hyperlink>
          </w:p>
          <w:p w14:paraId="22031028" w14:textId="77777777" w:rsidR="00A43B3C" w:rsidRPr="005D7738" w:rsidRDefault="00E4787F" w:rsidP="00CF3A48">
            <w:r>
              <w:rPr>
                <w:rStyle w:val="outputtext"/>
              </w:rPr>
              <w:t>08/13/13</w:t>
            </w:r>
          </w:p>
          <w:p w14:paraId="6A8F891F" w14:textId="5C99C96B" w:rsidR="00A43B3C" w:rsidRPr="0076408D" w:rsidRDefault="00811E87" w:rsidP="00E4787F">
            <w:pPr>
              <w:rPr>
                <w:u w:val="single"/>
              </w:rPr>
            </w:pPr>
            <w:hyperlink r:id="rId38" w:history="1">
              <w:r w:rsidR="00A43B3C" w:rsidRPr="0076408D">
                <w:rPr>
                  <w:rStyle w:val="Hyperlink"/>
                  <w:color w:val="0000FF"/>
                  <w:u w:val="single"/>
                </w:rPr>
                <w:t xml:space="preserve">CN </w:t>
              </w:r>
              <w:r w:rsidR="00E4787F" w:rsidRPr="0076408D">
                <w:rPr>
                  <w:rStyle w:val="Hyperlink"/>
                  <w:color w:val="0000FF"/>
                  <w:u w:val="single"/>
                </w:rPr>
                <w:t>13</w:t>
              </w:r>
              <w:r w:rsidR="00A43B3C" w:rsidRPr="0076408D">
                <w:rPr>
                  <w:rStyle w:val="Hyperlink"/>
                  <w:color w:val="0000FF"/>
                  <w:u w:val="single"/>
                </w:rPr>
                <w:t>-</w:t>
              </w:r>
              <w:r w:rsidR="00E4787F" w:rsidRPr="0076408D">
                <w:rPr>
                  <w:rStyle w:val="Hyperlink"/>
                  <w:color w:val="0000FF"/>
                  <w:u w:val="single"/>
                </w:rPr>
                <w:t>017</w:t>
              </w:r>
            </w:hyperlink>
          </w:p>
        </w:tc>
        <w:tc>
          <w:tcPr>
            <w:tcW w:w="5490" w:type="dxa"/>
            <w:tcBorders>
              <w:top w:val="single" w:sz="4" w:space="0" w:color="auto"/>
              <w:bottom w:val="single" w:sz="4" w:space="0" w:color="auto"/>
            </w:tcBorders>
          </w:tcPr>
          <w:p w14:paraId="1F8C6C1D" w14:textId="77777777" w:rsidR="00A43B3C" w:rsidRPr="005D7738" w:rsidRDefault="00B83977" w:rsidP="0082443F">
            <w:pPr>
              <w:widowControl/>
              <w:autoSpaceDE/>
              <w:autoSpaceDN/>
              <w:adjustRightInd/>
            </w:pPr>
            <w:r w:rsidRPr="005D7738">
              <w:t xml:space="preserve">Relocated some of </w:t>
            </w:r>
            <w:r w:rsidR="006E657F" w:rsidRPr="005D7738">
              <w:t xml:space="preserve">documentation </w:t>
            </w:r>
            <w:r w:rsidRPr="005D7738">
              <w:t xml:space="preserve">guidance related to the biennial PI&amp;R inspection contained </w:t>
            </w:r>
            <w:r w:rsidR="006E657F" w:rsidRPr="005D7738">
              <w:t xml:space="preserve">in </w:t>
            </w:r>
            <w:r w:rsidRPr="005D7738">
              <w:t xml:space="preserve">Section 03.07 of this IP to </w:t>
            </w:r>
            <w:r w:rsidR="006E657F" w:rsidRPr="005D7738">
              <w:t>IMC 0612 App D</w:t>
            </w:r>
            <w:r w:rsidRPr="005D7738">
              <w:t xml:space="preserve"> to eliminate redundancy and possible </w:t>
            </w:r>
            <w:r w:rsidR="00E22B5C" w:rsidRPr="005D7738">
              <w:t xml:space="preserve">guidance </w:t>
            </w:r>
            <w:r w:rsidRPr="005D7738">
              <w:t>conflicts.</w:t>
            </w:r>
          </w:p>
        </w:tc>
        <w:tc>
          <w:tcPr>
            <w:tcW w:w="2340" w:type="dxa"/>
            <w:tcBorders>
              <w:top w:val="single" w:sz="4" w:space="0" w:color="auto"/>
              <w:bottom w:val="single" w:sz="4" w:space="0" w:color="auto"/>
            </w:tcBorders>
          </w:tcPr>
          <w:p w14:paraId="691C660E" w14:textId="239B2F71" w:rsidR="00A43B3C" w:rsidRPr="00A43B3C" w:rsidRDefault="001D45B3"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1D45B3">
              <w:t>N/A</w:t>
            </w:r>
          </w:p>
        </w:tc>
        <w:tc>
          <w:tcPr>
            <w:tcW w:w="2160" w:type="dxa"/>
            <w:tcBorders>
              <w:top w:val="single" w:sz="4" w:space="0" w:color="auto"/>
              <w:bottom w:val="single" w:sz="4" w:space="0" w:color="auto"/>
              <w:right w:val="single" w:sz="4" w:space="0" w:color="auto"/>
            </w:tcBorders>
          </w:tcPr>
          <w:p w14:paraId="018418E8" w14:textId="77777777" w:rsidR="00A43B3C" w:rsidRPr="00A43B3C" w:rsidRDefault="00A43B3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r>
      <w:tr w:rsidR="007A2D9F" w:rsidRPr="00A43B3C" w14:paraId="1CEE3E3F" w14:textId="77777777" w:rsidTr="0082443F">
        <w:trPr>
          <w:cantSplit/>
        </w:trPr>
        <w:tc>
          <w:tcPr>
            <w:tcW w:w="1638" w:type="dxa"/>
            <w:tcBorders>
              <w:top w:val="single" w:sz="4" w:space="0" w:color="auto"/>
              <w:left w:val="single" w:sz="4" w:space="0" w:color="auto"/>
              <w:bottom w:val="single" w:sz="4" w:space="0" w:color="auto"/>
            </w:tcBorders>
          </w:tcPr>
          <w:p w14:paraId="24FF9CF9" w14:textId="77777777" w:rsidR="007A2D9F" w:rsidRPr="00A43B3C" w:rsidRDefault="007A2D9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c>
          <w:tcPr>
            <w:tcW w:w="1800" w:type="dxa"/>
            <w:tcBorders>
              <w:top w:val="single" w:sz="4" w:space="0" w:color="auto"/>
              <w:bottom w:val="single" w:sz="4" w:space="0" w:color="auto"/>
            </w:tcBorders>
          </w:tcPr>
          <w:p w14:paraId="7D35B493" w14:textId="4BBA9CB3" w:rsidR="007A2D9F" w:rsidRDefault="0021513F" w:rsidP="00CF3A48">
            <w:pPr>
              <w:rPr>
                <w:rStyle w:val="outputtext"/>
              </w:rPr>
            </w:pPr>
            <w:r>
              <w:rPr>
                <w:rStyle w:val="outputtext"/>
              </w:rPr>
              <w:t>ML14316A042</w:t>
            </w:r>
          </w:p>
          <w:p w14:paraId="105D6D7B" w14:textId="7A76F253" w:rsidR="007A2D9F" w:rsidRPr="0021513F" w:rsidRDefault="00234A2D" w:rsidP="00CF3A48">
            <w:pPr>
              <w:rPr>
                <w:rStyle w:val="outputtext"/>
              </w:rPr>
            </w:pPr>
            <w:r>
              <w:rPr>
                <w:rStyle w:val="outputtext"/>
              </w:rPr>
              <w:t>02</w:t>
            </w:r>
            <w:r w:rsidR="007A2D9F">
              <w:rPr>
                <w:rStyle w:val="outputtext"/>
              </w:rPr>
              <w:t>/</w:t>
            </w:r>
            <w:r w:rsidR="0021513F">
              <w:rPr>
                <w:rStyle w:val="outputtext"/>
              </w:rPr>
              <w:t>26</w:t>
            </w:r>
            <w:r w:rsidR="007A2D9F" w:rsidRPr="0021513F">
              <w:rPr>
                <w:rStyle w:val="outputtext"/>
              </w:rPr>
              <w:t>/15</w:t>
            </w:r>
          </w:p>
          <w:p w14:paraId="6B3DC7BF" w14:textId="7DDE197F" w:rsidR="007A2D9F" w:rsidRPr="005D7738" w:rsidRDefault="007A2D9F" w:rsidP="00CF3A48">
            <w:pPr>
              <w:rPr>
                <w:rStyle w:val="outputtext"/>
              </w:rPr>
            </w:pPr>
            <w:r w:rsidRPr="0021513F">
              <w:rPr>
                <w:rStyle w:val="outputtext"/>
              </w:rPr>
              <w:t>CN 15-</w:t>
            </w:r>
            <w:r w:rsidR="0021513F">
              <w:rPr>
                <w:rStyle w:val="outputtext"/>
              </w:rPr>
              <w:t>003</w:t>
            </w:r>
          </w:p>
        </w:tc>
        <w:tc>
          <w:tcPr>
            <w:tcW w:w="5490" w:type="dxa"/>
            <w:tcBorders>
              <w:top w:val="single" w:sz="4" w:space="0" w:color="auto"/>
              <w:bottom w:val="single" w:sz="4" w:space="0" w:color="auto"/>
            </w:tcBorders>
          </w:tcPr>
          <w:p w14:paraId="6B4642B2" w14:textId="306F8CD5" w:rsidR="007A2D9F" w:rsidRPr="005D7738" w:rsidRDefault="007A2D9F">
            <w:pPr>
              <w:widowControl/>
              <w:autoSpaceDE/>
              <w:autoSpaceDN/>
              <w:adjustRightInd/>
            </w:pPr>
            <w:r>
              <w:t xml:space="preserve">Relocated Operator Work-around inspection requirement to IP 71111.15; </w:t>
            </w:r>
            <w:r w:rsidR="0080608C">
              <w:t>enhanced</w:t>
            </w:r>
            <w:r>
              <w:t xml:space="preserve"> </w:t>
            </w:r>
            <w:r w:rsidR="002B2753">
              <w:t xml:space="preserve">alignment of </w:t>
            </w:r>
            <w:r>
              <w:t xml:space="preserve">71152-01 INSPECTION OBJECTIVES </w:t>
            </w:r>
            <w:r w:rsidR="00D34146">
              <w:t>with</w:t>
            </w:r>
            <w:r>
              <w:t xml:space="preserve"> IMC 0308 Att. 2 Fig. 37</w:t>
            </w:r>
            <w:r w:rsidR="002B2753">
              <w:t>; enhanced IP organization</w:t>
            </w:r>
            <w:r w:rsidR="009F46C7">
              <w:t xml:space="preserve">; aligned language to updated IMC 0310 nomenclature; </w:t>
            </w:r>
            <w:r w:rsidR="00AE65F9">
              <w:t xml:space="preserve">enhanced communications with the NRC Vendor Inspection Center of Expertise for vendor or supplier deficiencies; updated references to external IP’s and IMC’s and eliminated reference to retired RIS 2005-20; eliminated use of undefined terminology; and enhanced integration of </w:t>
            </w:r>
            <w:proofErr w:type="spellStart"/>
            <w:r w:rsidR="00AE65F9">
              <w:t>OpE</w:t>
            </w:r>
            <w:proofErr w:type="spellEnd"/>
            <w:r w:rsidR="00AE65F9">
              <w:t xml:space="preserve"> Smart Samples into inspection sample population.  </w:t>
            </w:r>
            <w:r w:rsidR="00C5331A">
              <w:t xml:space="preserve">This </w:t>
            </w:r>
            <w:r w:rsidR="002B2753">
              <w:t>revision</w:t>
            </w:r>
            <w:r w:rsidR="00C5331A">
              <w:t xml:space="preserve"> addresses or partially addressed FBF’s 71152-1787, -1836, -1946, -1964, </w:t>
            </w:r>
            <w:r w:rsidR="0080608C">
              <w:t xml:space="preserve">-2012, </w:t>
            </w:r>
            <w:r w:rsidR="00C5331A">
              <w:t xml:space="preserve">-2013, </w:t>
            </w:r>
            <w:r w:rsidR="00F84BE6">
              <w:t>and -</w:t>
            </w:r>
            <w:r w:rsidR="00C5331A">
              <w:t>2022</w:t>
            </w:r>
            <w:r w:rsidR="00F84BE6">
              <w:t>.</w:t>
            </w:r>
            <w:r w:rsidR="00C5331A">
              <w:t xml:space="preserve"> </w:t>
            </w:r>
          </w:p>
        </w:tc>
        <w:tc>
          <w:tcPr>
            <w:tcW w:w="2340" w:type="dxa"/>
            <w:tcBorders>
              <w:top w:val="single" w:sz="4" w:space="0" w:color="auto"/>
              <w:bottom w:val="single" w:sz="4" w:space="0" w:color="auto"/>
            </w:tcBorders>
          </w:tcPr>
          <w:p w14:paraId="01798D78" w14:textId="5119C878" w:rsidR="007A2D9F" w:rsidRPr="00A43B3C" w:rsidRDefault="001778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N/A</w:t>
            </w:r>
          </w:p>
        </w:tc>
        <w:tc>
          <w:tcPr>
            <w:tcW w:w="2160" w:type="dxa"/>
            <w:tcBorders>
              <w:top w:val="single" w:sz="4" w:space="0" w:color="auto"/>
              <w:bottom w:val="single" w:sz="4" w:space="0" w:color="auto"/>
              <w:right w:val="single" w:sz="4" w:space="0" w:color="auto"/>
            </w:tcBorders>
          </w:tcPr>
          <w:p w14:paraId="4C85286E" w14:textId="77777777" w:rsidR="007A2D9F" w:rsidRDefault="00811E87"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FF"/>
                <w:u w:val="single"/>
              </w:rPr>
            </w:pPr>
            <w:hyperlink r:id="rId39" w:history="1">
              <w:r w:rsidR="00296927" w:rsidRPr="0021513F">
                <w:rPr>
                  <w:rStyle w:val="Hyperlink"/>
                  <w:color w:val="0000FF"/>
                  <w:u w:val="single"/>
                </w:rPr>
                <w:t>ML14287A039</w:t>
              </w:r>
            </w:hyperlink>
          </w:p>
          <w:p w14:paraId="4F41EF95"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6408D">
              <w:t>ML15027A203</w:t>
            </w:r>
          </w:p>
          <w:p w14:paraId="69CD9108"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6408D">
              <w:t>ML15027A208</w:t>
            </w:r>
          </w:p>
          <w:p w14:paraId="0AEA0147"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6408D">
              <w:t>ML15027A211</w:t>
            </w:r>
          </w:p>
          <w:p w14:paraId="7D07ABD4"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6408D">
              <w:t>ML15027A215</w:t>
            </w:r>
          </w:p>
          <w:p w14:paraId="0A36DA5F"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6408D">
              <w:t>ML15027A219</w:t>
            </w:r>
          </w:p>
          <w:p w14:paraId="1D6A593B"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6408D">
              <w:t>ML15027A222</w:t>
            </w:r>
          </w:p>
          <w:p w14:paraId="2F34F02A" w14:textId="2ABBDC66" w:rsidR="0021513F" w:rsidRPr="00234A2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FF"/>
                <w:u w:val="single"/>
              </w:rPr>
            </w:pPr>
            <w:r w:rsidRPr="0076408D">
              <w:t>ML15027A228</w:t>
            </w:r>
          </w:p>
        </w:tc>
      </w:tr>
      <w:tr w:rsidR="00BE0DBC" w:rsidRPr="00A43B3C" w14:paraId="1832EE14" w14:textId="77777777" w:rsidTr="0082443F">
        <w:trPr>
          <w:cantSplit/>
        </w:trPr>
        <w:tc>
          <w:tcPr>
            <w:tcW w:w="1638" w:type="dxa"/>
            <w:tcBorders>
              <w:top w:val="single" w:sz="4" w:space="0" w:color="auto"/>
              <w:left w:val="single" w:sz="4" w:space="0" w:color="auto"/>
              <w:bottom w:val="single" w:sz="4" w:space="0" w:color="auto"/>
            </w:tcBorders>
          </w:tcPr>
          <w:p w14:paraId="7D7948EA" w14:textId="77777777" w:rsidR="00BE0DBC" w:rsidRPr="00A43B3C" w:rsidRDefault="00BE0DB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c>
          <w:tcPr>
            <w:tcW w:w="1800" w:type="dxa"/>
            <w:tcBorders>
              <w:top w:val="single" w:sz="4" w:space="0" w:color="auto"/>
              <w:bottom w:val="single" w:sz="4" w:space="0" w:color="auto"/>
            </w:tcBorders>
          </w:tcPr>
          <w:p w14:paraId="0233E584" w14:textId="77777777" w:rsidR="00BE0DBC" w:rsidRDefault="001F5061" w:rsidP="00CF3A48">
            <w:pPr>
              <w:rPr>
                <w:rStyle w:val="outputtext"/>
              </w:rPr>
            </w:pPr>
            <w:r>
              <w:rPr>
                <w:rStyle w:val="outputtext"/>
              </w:rPr>
              <w:t>ML212</w:t>
            </w:r>
            <w:r w:rsidR="0032002B">
              <w:rPr>
                <w:rStyle w:val="outputtext"/>
              </w:rPr>
              <w:t>81A181</w:t>
            </w:r>
          </w:p>
          <w:p w14:paraId="6F002DDD" w14:textId="77777777" w:rsidR="00987255" w:rsidRDefault="00987255" w:rsidP="00CF3A48">
            <w:pPr>
              <w:rPr>
                <w:rStyle w:val="outputtext"/>
              </w:rPr>
            </w:pPr>
            <w:r>
              <w:rPr>
                <w:rStyle w:val="outputtext"/>
              </w:rPr>
              <w:t>12/14/21</w:t>
            </w:r>
          </w:p>
          <w:p w14:paraId="30EF449A" w14:textId="2849C6E5" w:rsidR="00987255" w:rsidRDefault="00987255" w:rsidP="00CF3A48">
            <w:pPr>
              <w:rPr>
                <w:rStyle w:val="outputtext"/>
              </w:rPr>
            </w:pPr>
            <w:r>
              <w:rPr>
                <w:rStyle w:val="outputtext"/>
              </w:rPr>
              <w:t>CN 21-040</w:t>
            </w:r>
          </w:p>
        </w:tc>
        <w:tc>
          <w:tcPr>
            <w:tcW w:w="5490" w:type="dxa"/>
            <w:tcBorders>
              <w:top w:val="single" w:sz="4" w:space="0" w:color="auto"/>
              <w:bottom w:val="single" w:sz="4" w:space="0" w:color="auto"/>
            </w:tcBorders>
          </w:tcPr>
          <w:p w14:paraId="66278AB4" w14:textId="6293DBB5" w:rsidR="00BE0DBC" w:rsidRDefault="00B8789F" w:rsidP="00B8789F">
            <w:r>
              <w:t xml:space="preserve">Revised to IMC 0040 format. Transferred requirements, commitments, guidance, and resources for daily review of Problem Identification and Resolution items to IMC 2515, Appendix D, “Plant Status” as recommended by the Comprehensive Review of the Problem Identification and Resolution Program (ML20247J602). Additionally, select feedback forms were resolved at this time as determined appropriate to the limited content revision. No additional changes to guidance or content in this revision. Additional recommendations and feedback forms will be incorporated into the next revision. </w:t>
            </w:r>
          </w:p>
        </w:tc>
        <w:tc>
          <w:tcPr>
            <w:tcW w:w="2340" w:type="dxa"/>
            <w:tcBorders>
              <w:top w:val="single" w:sz="4" w:space="0" w:color="auto"/>
              <w:bottom w:val="single" w:sz="4" w:space="0" w:color="auto"/>
            </w:tcBorders>
          </w:tcPr>
          <w:p w14:paraId="16011587" w14:textId="58DEBE4D" w:rsidR="00BE0DBC" w:rsidRPr="00A43B3C" w:rsidRDefault="001778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N/A</w:t>
            </w:r>
          </w:p>
        </w:tc>
        <w:tc>
          <w:tcPr>
            <w:tcW w:w="2160" w:type="dxa"/>
            <w:tcBorders>
              <w:top w:val="single" w:sz="4" w:space="0" w:color="auto"/>
              <w:bottom w:val="single" w:sz="4" w:space="0" w:color="auto"/>
              <w:right w:val="single" w:sz="4" w:space="0" w:color="auto"/>
            </w:tcBorders>
          </w:tcPr>
          <w:p w14:paraId="7EA68A3E" w14:textId="77777777" w:rsidR="00BE0DBC" w:rsidRPr="00EC7426" w:rsidRDefault="0050537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ML</w:t>
            </w:r>
            <w:r w:rsidR="0005676B" w:rsidRPr="00EC7426">
              <w:t>21281A182</w:t>
            </w:r>
          </w:p>
          <w:p w14:paraId="5175F507" w14:textId="66A16907" w:rsidR="00AA089B" w:rsidRPr="00EC7426" w:rsidRDefault="00F95EF5"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71152-1718</w:t>
            </w:r>
          </w:p>
          <w:p w14:paraId="3A9EBAD1" w14:textId="6A3B0463"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rPr>
                <w:shd w:val="clear" w:color="auto" w:fill="EEEEEE"/>
              </w:rPr>
              <w:t>ML21291A166</w:t>
            </w:r>
          </w:p>
          <w:p w14:paraId="65874734" w14:textId="3610B93A" w:rsidR="003E793A" w:rsidRPr="00EC7426" w:rsidRDefault="003E793A"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71152-18</w:t>
            </w:r>
            <w:r w:rsidR="00B12909" w:rsidRPr="00EC7426">
              <w:t>33</w:t>
            </w:r>
          </w:p>
          <w:p w14:paraId="5DD530A7" w14:textId="5072AF30"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rPr>
                <w:shd w:val="clear" w:color="auto" w:fill="EEEEEE"/>
              </w:rPr>
              <w:t>ML21291A167</w:t>
            </w:r>
          </w:p>
          <w:p w14:paraId="4DA84E9E" w14:textId="2FE77736" w:rsidR="003E793A" w:rsidRPr="00EC7426" w:rsidRDefault="003E793A"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71152-18</w:t>
            </w:r>
            <w:r w:rsidR="00B12909" w:rsidRPr="00EC7426">
              <w:t>41</w:t>
            </w:r>
          </w:p>
          <w:p w14:paraId="77B8FF9C" w14:textId="00EE1314"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rPr>
                <w:shd w:val="clear" w:color="auto" w:fill="EEEEEE"/>
              </w:rPr>
              <w:t>ML21291A168</w:t>
            </w:r>
          </w:p>
          <w:p w14:paraId="2ED4B244" w14:textId="56B84EEF" w:rsidR="003E793A" w:rsidRPr="00EC7426" w:rsidRDefault="003E793A"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71152-18</w:t>
            </w:r>
            <w:r w:rsidR="00B12909" w:rsidRPr="00EC7426">
              <w:t>42</w:t>
            </w:r>
          </w:p>
          <w:p w14:paraId="348FC9E2" w14:textId="07A4C715"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rPr>
                <w:shd w:val="clear" w:color="auto" w:fill="EEEEEE"/>
              </w:rPr>
              <w:t>ML21291A169</w:t>
            </w:r>
          </w:p>
          <w:p w14:paraId="7C367D5F" w14:textId="0F330D3E" w:rsidR="003E793A" w:rsidRPr="00EC7426" w:rsidRDefault="003E793A"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71152-18</w:t>
            </w:r>
            <w:r w:rsidR="006C4493" w:rsidRPr="00EC7426">
              <w:t>70</w:t>
            </w:r>
          </w:p>
          <w:p w14:paraId="4B167852" w14:textId="3E5BFA39"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rPr>
                <w:shd w:val="clear" w:color="auto" w:fill="EEEEEE"/>
              </w:rPr>
              <w:t>ML21291A170</w:t>
            </w:r>
          </w:p>
          <w:p w14:paraId="4D8EEF6D" w14:textId="0B40AC16" w:rsidR="003E793A" w:rsidRPr="00EC7426" w:rsidRDefault="003E793A"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w:t>
            </w:r>
            <w:r w:rsidR="006C4493" w:rsidRPr="00EC7426">
              <w:t>2020</w:t>
            </w:r>
          </w:p>
          <w:p w14:paraId="429DB6AF" w14:textId="32841BE5"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rPr>
                <w:shd w:val="clear" w:color="auto" w:fill="EEEEEE"/>
              </w:rPr>
              <w:t>ML21291A171</w:t>
            </w:r>
          </w:p>
          <w:p w14:paraId="03C9A1BE" w14:textId="77777777" w:rsidR="006C4493" w:rsidRPr="00EC7426" w:rsidRDefault="006C4493"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C7426">
              <w:t>71152-2291</w:t>
            </w:r>
          </w:p>
          <w:p w14:paraId="42A3925E" w14:textId="599E864C" w:rsidR="00EC7426" w:rsidRPr="00EC7426" w:rsidRDefault="00EC742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7426">
              <w:rPr>
                <w:shd w:val="clear" w:color="auto" w:fill="EEEEEE"/>
              </w:rPr>
              <w:t>ML21291A172</w:t>
            </w:r>
          </w:p>
        </w:tc>
      </w:tr>
    </w:tbl>
    <w:p w14:paraId="3BB1962E" w14:textId="77777777" w:rsidR="001D45B3" w:rsidRPr="00A43B3C" w:rsidRDefault="001D45B3" w:rsidP="00D34146">
      <w:pPr>
        <w:tabs>
          <w:tab w:val="center" w:pos="5850"/>
          <w:tab w:val="right" w:pos="12780"/>
        </w:tabs>
      </w:pPr>
    </w:p>
    <w:sectPr w:rsidR="001D45B3" w:rsidRPr="00A43B3C" w:rsidSect="00081C79">
      <w:footerReference w:type="default" r:id="rId4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1AFD0" w14:textId="77777777" w:rsidR="00552680" w:rsidRDefault="00552680">
      <w:r>
        <w:separator/>
      </w:r>
    </w:p>
  </w:endnote>
  <w:endnote w:type="continuationSeparator" w:id="0">
    <w:p w14:paraId="281555DC" w14:textId="77777777" w:rsidR="00552680" w:rsidRDefault="00552680">
      <w:r>
        <w:continuationSeparator/>
      </w:r>
    </w:p>
  </w:endnote>
  <w:endnote w:type="continuationNotice" w:id="1">
    <w:p w14:paraId="675382AE" w14:textId="77777777" w:rsidR="00552680" w:rsidRDefault="00552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B1A48" w14:textId="610AF3CA" w:rsidR="00552680" w:rsidRPr="003B044B" w:rsidRDefault="00552680">
    <w:pPr>
      <w:tabs>
        <w:tab w:val="center" w:pos="4680"/>
        <w:tab w:val="right" w:pos="9360"/>
      </w:tabs>
    </w:pPr>
    <w:r w:rsidRPr="003B044B">
      <w:t xml:space="preserve">Issue Date:  </w:t>
    </w:r>
    <w:r w:rsidR="00987255">
      <w:t>12/14/21</w:t>
    </w:r>
    <w:r w:rsidRPr="003B044B">
      <w:tab/>
    </w:r>
    <w:r w:rsidRPr="003B044B">
      <w:rPr>
        <w:rStyle w:val="PageNumber"/>
      </w:rPr>
      <w:fldChar w:fldCharType="begin"/>
    </w:r>
    <w:r w:rsidRPr="003B044B">
      <w:rPr>
        <w:rStyle w:val="PageNumber"/>
      </w:rPr>
      <w:instrText xml:space="preserve"> PAGE </w:instrText>
    </w:r>
    <w:r w:rsidRPr="003B044B">
      <w:rPr>
        <w:rStyle w:val="PageNumber"/>
      </w:rPr>
      <w:fldChar w:fldCharType="separate"/>
    </w:r>
    <w:r>
      <w:rPr>
        <w:rStyle w:val="PageNumber"/>
        <w:noProof/>
      </w:rPr>
      <w:t>1</w:t>
    </w:r>
    <w:r w:rsidRPr="003B044B">
      <w:rPr>
        <w:rStyle w:val="PageNumber"/>
      </w:rPr>
      <w:fldChar w:fldCharType="end"/>
    </w:r>
    <w:r w:rsidRPr="003B044B">
      <w:tab/>
      <w:t>71152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446D2" w14:textId="00560552" w:rsidR="00552680" w:rsidRPr="003B044B" w:rsidRDefault="00552680" w:rsidP="000B008E">
    <w:pPr>
      <w:tabs>
        <w:tab w:val="center" w:pos="4680"/>
        <w:tab w:val="right" w:pos="9360"/>
      </w:tabs>
    </w:pPr>
    <w:r w:rsidRPr="003B044B">
      <w:t xml:space="preserve">Issue Date:  </w:t>
    </w:r>
    <w:r w:rsidR="00987255">
      <w:t>12/14/21</w:t>
    </w:r>
    <w:r w:rsidRPr="003B044B">
      <w:tab/>
      <w:t>A</w:t>
    </w:r>
    <w:r>
      <w:t>ppA</w:t>
    </w:r>
    <w:r w:rsidRPr="003B044B">
      <w:t>-</w:t>
    </w:r>
    <w:r w:rsidRPr="003B044B">
      <w:rPr>
        <w:rStyle w:val="PageNumber"/>
      </w:rPr>
      <w:fldChar w:fldCharType="begin"/>
    </w:r>
    <w:r w:rsidRPr="003B044B">
      <w:rPr>
        <w:rStyle w:val="PageNumber"/>
      </w:rPr>
      <w:instrText xml:space="preserve"> PAGE </w:instrText>
    </w:r>
    <w:r w:rsidRPr="003B044B">
      <w:rPr>
        <w:rStyle w:val="PageNumber"/>
      </w:rPr>
      <w:fldChar w:fldCharType="separate"/>
    </w:r>
    <w:r>
      <w:rPr>
        <w:rStyle w:val="PageNumber"/>
        <w:noProof/>
      </w:rPr>
      <w:t>2</w:t>
    </w:r>
    <w:r w:rsidRPr="003B044B">
      <w:rPr>
        <w:rStyle w:val="PageNumber"/>
      </w:rPr>
      <w:fldChar w:fldCharType="end"/>
    </w:r>
    <w:r w:rsidRPr="003B044B">
      <w:tab/>
      <w:t>71152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3B467" w14:textId="33B5C1B7" w:rsidR="00552680" w:rsidRPr="003B044B" w:rsidRDefault="00552680">
    <w:pPr>
      <w:tabs>
        <w:tab w:val="center" w:pos="6480"/>
        <w:tab w:val="right" w:pos="12960"/>
      </w:tabs>
    </w:pPr>
    <w:r w:rsidRPr="003B044B">
      <w:t xml:space="preserve">Issue Date:  </w:t>
    </w:r>
    <w:r w:rsidR="00987255">
      <w:t>12/14/21</w:t>
    </w:r>
    <w:r w:rsidRPr="003B044B">
      <w:tab/>
      <w:t>Att1-</w:t>
    </w:r>
    <w:r w:rsidRPr="003B044B">
      <w:rPr>
        <w:rStyle w:val="PageNumber"/>
      </w:rPr>
      <w:fldChar w:fldCharType="begin"/>
    </w:r>
    <w:r w:rsidRPr="003B044B">
      <w:rPr>
        <w:rStyle w:val="PageNumber"/>
      </w:rPr>
      <w:instrText xml:space="preserve"> PAGE </w:instrText>
    </w:r>
    <w:r w:rsidRPr="003B044B">
      <w:rPr>
        <w:rStyle w:val="PageNumber"/>
      </w:rPr>
      <w:fldChar w:fldCharType="separate"/>
    </w:r>
    <w:r>
      <w:rPr>
        <w:rStyle w:val="PageNumber"/>
        <w:noProof/>
      </w:rPr>
      <w:t>5</w:t>
    </w:r>
    <w:r w:rsidRPr="003B044B">
      <w:rPr>
        <w:rStyle w:val="PageNumber"/>
      </w:rPr>
      <w:fldChar w:fldCharType="end"/>
    </w:r>
    <w:r w:rsidRPr="003B044B">
      <w:tab/>
      <w:t>71152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68E3D4" w14:textId="77777777" w:rsidR="00552680" w:rsidRDefault="00552680">
      <w:r>
        <w:separator/>
      </w:r>
    </w:p>
  </w:footnote>
  <w:footnote w:type="continuationSeparator" w:id="0">
    <w:p w14:paraId="339B1FDA" w14:textId="77777777" w:rsidR="00552680" w:rsidRDefault="00552680">
      <w:r>
        <w:continuationSeparator/>
      </w:r>
    </w:p>
  </w:footnote>
  <w:footnote w:type="continuationNotice" w:id="1">
    <w:p w14:paraId="675A3A92" w14:textId="77777777" w:rsidR="00552680" w:rsidRDefault="005526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1A411" w14:textId="77777777" w:rsidR="00552680" w:rsidRPr="0021513F" w:rsidRDefault="00552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CF36E41"/>
    <w:multiLevelType w:val="hybridMultilevel"/>
    <w:tmpl w:val="0B18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5C77A7"/>
    <w:multiLevelType w:val="hybridMultilevel"/>
    <w:tmpl w:val="445E1672"/>
    <w:lvl w:ilvl="0" w:tplc="CBEA55FC">
      <w:start w:val="1"/>
      <w:numFmt w:val="decimal"/>
      <w:lvlText w:val="%1."/>
      <w:lvlJc w:val="left"/>
      <w:pPr>
        <w:tabs>
          <w:tab w:val="num" w:pos="720"/>
        </w:tabs>
        <w:ind w:left="72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DD7B8C"/>
    <w:multiLevelType w:val="hybridMultilevel"/>
    <w:tmpl w:val="445E1672"/>
    <w:lvl w:ilvl="0" w:tplc="CBEA55FC">
      <w:start w:val="1"/>
      <w:numFmt w:val="decimal"/>
      <w:lvlText w:val="%1."/>
      <w:lvlJc w:val="left"/>
      <w:pPr>
        <w:tabs>
          <w:tab w:val="num" w:pos="720"/>
        </w:tabs>
        <w:ind w:left="72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BC6A60"/>
    <w:multiLevelType w:val="hybridMultilevel"/>
    <w:tmpl w:val="593E2852"/>
    <w:lvl w:ilvl="0" w:tplc="CBEA55FC">
      <w:start w:val="1"/>
      <w:numFmt w:val="decimal"/>
      <w:lvlText w:val="%1."/>
      <w:lvlJc w:val="left"/>
      <w:pPr>
        <w:tabs>
          <w:tab w:val="num" w:pos="720"/>
        </w:tabs>
        <w:ind w:left="72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1564C9"/>
    <w:multiLevelType w:val="hybridMultilevel"/>
    <w:tmpl w:val="E92C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BA58ED"/>
    <w:multiLevelType w:val="hybridMultilevel"/>
    <w:tmpl w:val="E92C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093326"/>
    <w:multiLevelType w:val="hybridMultilevel"/>
    <w:tmpl w:val="29980F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0" w15:restartNumberingAfterBreak="0">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1" w15:restartNumberingAfterBreak="0">
    <w:nsid w:val="5F3A717E"/>
    <w:multiLevelType w:val="hybridMultilevel"/>
    <w:tmpl w:val="E92C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131AB6"/>
    <w:multiLevelType w:val="hybridMultilevel"/>
    <w:tmpl w:val="EB34B7D6"/>
    <w:lvl w:ilvl="0" w:tplc="FD124B5C">
      <w:start w:val="1"/>
      <w:numFmt w:val="decimal"/>
      <w:lvlText w:val="%1."/>
      <w:lvlJc w:val="left"/>
      <w:pPr>
        <w:tabs>
          <w:tab w:val="num" w:pos="1538"/>
        </w:tabs>
        <w:ind w:left="1538" w:hanging="360"/>
      </w:pPr>
      <w:rPr>
        <w:color w:val="auto"/>
      </w:rPr>
    </w:lvl>
    <w:lvl w:ilvl="1" w:tplc="04090001">
      <w:start w:val="1"/>
      <w:numFmt w:val="bullet"/>
      <w:lvlText w:val=""/>
      <w:lvlJc w:val="left"/>
      <w:pPr>
        <w:tabs>
          <w:tab w:val="num" w:pos="2258"/>
        </w:tabs>
        <w:ind w:left="2258" w:hanging="360"/>
      </w:pPr>
      <w:rPr>
        <w:rFonts w:ascii="Symbol" w:hAnsi="Symbol" w:hint="default"/>
      </w:rPr>
    </w:lvl>
    <w:lvl w:ilvl="2" w:tplc="0409001B" w:tentative="1">
      <w:start w:val="1"/>
      <w:numFmt w:val="lowerRoman"/>
      <w:lvlText w:val="%3."/>
      <w:lvlJc w:val="right"/>
      <w:pPr>
        <w:tabs>
          <w:tab w:val="num" w:pos="2978"/>
        </w:tabs>
        <w:ind w:left="2978" w:hanging="180"/>
      </w:pPr>
    </w:lvl>
    <w:lvl w:ilvl="3" w:tplc="0409000F" w:tentative="1">
      <w:start w:val="1"/>
      <w:numFmt w:val="decimal"/>
      <w:lvlText w:val="%4."/>
      <w:lvlJc w:val="left"/>
      <w:pPr>
        <w:tabs>
          <w:tab w:val="num" w:pos="3698"/>
        </w:tabs>
        <w:ind w:left="3698" w:hanging="360"/>
      </w:pPr>
    </w:lvl>
    <w:lvl w:ilvl="4" w:tplc="04090019" w:tentative="1">
      <w:start w:val="1"/>
      <w:numFmt w:val="lowerLetter"/>
      <w:lvlText w:val="%5."/>
      <w:lvlJc w:val="left"/>
      <w:pPr>
        <w:tabs>
          <w:tab w:val="num" w:pos="4418"/>
        </w:tabs>
        <w:ind w:left="4418" w:hanging="360"/>
      </w:pPr>
    </w:lvl>
    <w:lvl w:ilvl="5" w:tplc="0409001B" w:tentative="1">
      <w:start w:val="1"/>
      <w:numFmt w:val="lowerRoman"/>
      <w:lvlText w:val="%6."/>
      <w:lvlJc w:val="right"/>
      <w:pPr>
        <w:tabs>
          <w:tab w:val="num" w:pos="5138"/>
        </w:tabs>
        <w:ind w:left="5138" w:hanging="180"/>
      </w:pPr>
    </w:lvl>
    <w:lvl w:ilvl="6" w:tplc="0409000F" w:tentative="1">
      <w:start w:val="1"/>
      <w:numFmt w:val="decimal"/>
      <w:lvlText w:val="%7."/>
      <w:lvlJc w:val="left"/>
      <w:pPr>
        <w:tabs>
          <w:tab w:val="num" w:pos="5858"/>
        </w:tabs>
        <w:ind w:left="5858" w:hanging="360"/>
      </w:pPr>
    </w:lvl>
    <w:lvl w:ilvl="7" w:tplc="04090019" w:tentative="1">
      <w:start w:val="1"/>
      <w:numFmt w:val="lowerLetter"/>
      <w:lvlText w:val="%8."/>
      <w:lvlJc w:val="left"/>
      <w:pPr>
        <w:tabs>
          <w:tab w:val="num" w:pos="6578"/>
        </w:tabs>
        <w:ind w:left="6578" w:hanging="360"/>
      </w:pPr>
    </w:lvl>
    <w:lvl w:ilvl="8" w:tplc="0409001B" w:tentative="1">
      <w:start w:val="1"/>
      <w:numFmt w:val="lowerRoman"/>
      <w:lvlText w:val="%9."/>
      <w:lvlJc w:val="right"/>
      <w:pPr>
        <w:tabs>
          <w:tab w:val="num" w:pos="7298"/>
        </w:tabs>
        <w:ind w:left="7298" w:hanging="180"/>
      </w:p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2"/>
  </w:num>
  <w:num w:numId="3">
    <w:abstractNumId w:val="10"/>
  </w:num>
  <w:num w:numId="4">
    <w:abstractNumId w:val="9"/>
  </w:num>
  <w:num w:numId="5">
    <w:abstractNumId w:val="7"/>
  </w:num>
  <w:num w:numId="6">
    <w:abstractNumId w:val="8"/>
  </w:num>
  <w:num w:numId="7">
    <w:abstractNumId w:val="5"/>
  </w:num>
  <w:num w:numId="8">
    <w:abstractNumId w:val="3"/>
  </w:num>
  <w:num w:numId="9">
    <w:abstractNumId w:val="2"/>
  </w:num>
  <w:num w:numId="10">
    <w:abstractNumId w:val="6"/>
  </w:num>
  <w:num w:numId="11">
    <w:abstractNumId w:val="11"/>
  </w:num>
  <w:num w:numId="12">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eam, Jeff">
    <w15:presenceInfo w15:providerId="AD" w15:userId="S::JRB4@NRC.GOV::4547dee6-9d38-4ff0-9e8e-7349cc49fbc9"/>
  </w15:person>
  <w15:person w15:author="Arel, Madeleine">
    <w15:presenceInfo w15:providerId="None" w15:userId="Arel, Ma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7EC"/>
    <w:rsid w:val="0000009F"/>
    <w:rsid w:val="00000591"/>
    <w:rsid w:val="0000064F"/>
    <w:rsid w:val="00001365"/>
    <w:rsid w:val="0000147F"/>
    <w:rsid w:val="00002F26"/>
    <w:rsid w:val="00003ED8"/>
    <w:rsid w:val="0000609A"/>
    <w:rsid w:val="000106D3"/>
    <w:rsid w:val="00010C8F"/>
    <w:rsid w:val="0001108D"/>
    <w:rsid w:val="00011757"/>
    <w:rsid w:val="000123BB"/>
    <w:rsid w:val="000124DF"/>
    <w:rsid w:val="00012811"/>
    <w:rsid w:val="00012B22"/>
    <w:rsid w:val="00015680"/>
    <w:rsid w:val="000176F2"/>
    <w:rsid w:val="000222D3"/>
    <w:rsid w:val="00022F3A"/>
    <w:rsid w:val="0002385A"/>
    <w:rsid w:val="000260EE"/>
    <w:rsid w:val="000269E0"/>
    <w:rsid w:val="0002728F"/>
    <w:rsid w:val="00027E61"/>
    <w:rsid w:val="000308DA"/>
    <w:rsid w:val="00030BBB"/>
    <w:rsid w:val="00032685"/>
    <w:rsid w:val="00032ACE"/>
    <w:rsid w:val="00033BA2"/>
    <w:rsid w:val="00035A14"/>
    <w:rsid w:val="00036260"/>
    <w:rsid w:val="0003682D"/>
    <w:rsid w:val="00036BE5"/>
    <w:rsid w:val="00037511"/>
    <w:rsid w:val="0004113A"/>
    <w:rsid w:val="0004228D"/>
    <w:rsid w:val="000422D7"/>
    <w:rsid w:val="00044077"/>
    <w:rsid w:val="000444BA"/>
    <w:rsid w:val="00044F6C"/>
    <w:rsid w:val="000451F1"/>
    <w:rsid w:val="00045295"/>
    <w:rsid w:val="00045540"/>
    <w:rsid w:val="00046FCA"/>
    <w:rsid w:val="000506B4"/>
    <w:rsid w:val="00050EBD"/>
    <w:rsid w:val="00050EC3"/>
    <w:rsid w:val="00051664"/>
    <w:rsid w:val="00052C8B"/>
    <w:rsid w:val="0005300F"/>
    <w:rsid w:val="00053DD9"/>
    <w:rsid w:val="000563CF"/>
    <w:rsid w:val="00056488"/>
    <w:rsid w:val="0005676B"/>
    <w:rsid w:val="00056C04"/>
    <w:rsid w:val="00056E03"/>
    <w:rsid w:val="000572A9"/>
    <w:rsid w:val="0006038B"/>
    <w:rsid w:val="000609AB"/>
    <w:rsid w:val="000618B5"/>
    <w:rsid w:val="000623D1"/>
    <w:rsid w:val="000630B4"/>
    <w:rsid w:val="000634E0"/>
    <w:rsid w:val="0006356D"/>
    <w:rsid w:val="00064217"/>
    <w:rsid w:val="000642FD"/>
    <w:rsid w:val="0006633E"/>
    <w:rsid w:val="00066694"/>
    <w:rsid w:val="00067448"/>
    <w:rsid w:val="0007009F"/>
    <w:rsid w:val="000716D2"/>
    <w:rsid w:val="00071C60"/>
    <w:rsid w:val="00072299"/>
    <w:rsid w:val="00073C63"/>
    <w:rsid w:val="000740F7"/>
    <w:rsid w:val="00074970"/>
    <w:rsid w:val="00076AA7"/>
    <w:rsid w:val="00077231"/>
    <w:rsid w:val="00080723"/>
    <w:rsid w:val="00081C79"/>
    <w:rsid w:val="000821D0"/>
    <w:rsid w:val="0008238C"/>
    <w:rsid w:val="00083909"/>
    <w:rsid w:val="00084606"/>
    <w:rsid w:val="00085AE9"/>
    <w:rsid w:val="0008603B"/>
    <w:rsid w:val="00086399"/>
    <w:rsid w:val="000868BA"/>
    <w:rsid w:val="00086D87"/>
    <w:rsid w:val="00087C1D"/>
    <w:rsid w:val="00087F48"/>
    <w:rsid w:val="0009024E"/>
    <w:rsid w:val="00090D78"/>
    <w:rsid w:val="000917DB"/>
    <w:rsid w:val="00091B44"/>
    <w:rsid w:val="00092304"/>
    <w:rsid w:val="00092BFA"/>
    <w:rsid w:val="00093FFC"/>
    <w:rsid w:val="0009455A"/>
    <w:rsid w:val="0009519B"/>
    <w:rsid w:val="000975BE"/>
    <w:rsid w:val="00097A31"/>
    <w:rsid w:val="00097B58"/>
    <w:rsid w:val="000A0525"/>
    <w:rsid w:val="000A0D35"/>
    <w:rsid w:val="000A1F71"/>
    <w:rsid w:val="000A2407"/>
    <w:rsid w:val="000A3171"/>
    <w:rsid w:val="000A31EB"/>
    <w:rsid w:val="000A3818"/>
    <w:rsid w:val="000A3D14"/>
    <w:rsid w:val="000A4332"/>
    <w:rsid w:val="000A6D01"/>
    <w:rsid w:val="000B008E"/>
    <w:rsid w:val="000B0963"/>
    <w:rsid w:val="000B1044"/>
    <w:rsid w:val="000B1FBE"/>
    <w:rsid w:val="000B2005"/>
    <w:rsid w:val="000B2C96"/>
    <w:rsid w:val="000B2EAF"/>
    <w:rsid w:val="000B3827"/>
    <w:rsid w:val="000B4339"/>
    <w:rsid w:val="000B5448"/>
    <w:rsid w:val="000B623E"/>
    <w:rsid w:val="000B62BA"/>
    <w:rsid w:val="000B7076"/>
    <w:rsid w:val="000B730A"/>
    <w:rsid w:val="000B7AB0"/>
    <w:rsid w:val="000C145A"/>
    <w:rsid w:val="000C1A35"/>
    <w:rsid w:val="000C2593"/>
    <w:rsid w:val="000C2BBA"/>
    <w:rsid w:val="000C2F1B"/>
    <w:rsid w:val="000C30B2"/>
    <w:rsid w:val="000C30B3"/>
    <w:rsid w:val="000C3C79"/>
    <w:rsid w:val="000C4ACE"/>
    <w:rsid w:val="000C62F5"/>
    <w:rsid w:val="000C7125"/>
    <w:rsid w:val="000C7A74"/>
    <w:rsid w:val="000D0895"/>
    <w:rsid w:val="000D0B9F"/>
    <w:rsid w:val="000D0CB5"/>
    <w:rsid w:val="000D110F"/>
    <w:rsid w:val="000D23E6"/>
    <w:rsid w:val="000D2887"/>
    <w:rsid w:val="000D2D4C"/>
    <w:rsid w:val="000D2F1D"/>
    <w:rsid w:val="000D304A"/>
    <w:rsid w:val="000D3B09"/>
    <w:rsid w:val="000D4170"/>
    <w:rsid w:val="000D600D"/>
    <w:rsid w:val="000D68C1"/>
    <w:rsid w:val="000D6C0D"/>
    <w:rsid w:val="000D7FA9"/>
    <w:rsid w:val="000E052C"/>
    <w:rsid w:val="000E0674"/>
    <w:rsid w:val="000E131F"/>
    <w:rsid w:val="000E1639"/>
    <w:rsid w:val="000E2C6B"/>
    <w:rsid w:val="000E4206"/>
    <w:rsid w:val="000E5400"/>
    <w:rsid w:val="000E5706"/>
    <w:rsid w:val="000E7AFA"/>
    <w:rsid w:val="000F02C3"/>
    <w:rsid w:val="000F1A3E"/>
    <w:rsid w:val="000F1A82"/>
    <w:rsid w:val="000F2BCA"/>
    <w:rsid w:val="000F415A"/>
    <w:rsid w:val="000F5DD3"/>
    <w:rsid w:val="001003F3"/>
    <w:rsid w:val="001006C2"/>
    <w:rsid w:val="001008F0"/>
    <w:rsid w:val="001009DC"/>
    <w:rsid w:val="00100BEC"/>
    <w:rsid w:val="00100E75"/>
    <w:rsid w:val="00101127"/>
    <w:rsid w:val="00103090"/>
    <w:rsid w:val="00103E27"/>
    <w:rsid w:val="0010404E"/>
    <w:rsid w:val="00104F39"/>
    <w:rsid w:val="00106BC7"/>
    <w:rsid w:val="00106BDE"/>
    <w:rsid w:val="001079CC"/>
    <w:rsid w:val="00107E31"/>
    <w:rsid w:val="001100B6"/>
    <w:rsid w:val="001108BE"/>
    <w:rsid w:val="00110DBB"/>
    <w:rsid w:val="001115EE"/>
    <w:rsid w:val="00111668"/>
    <w:rsid w:val="00111E1C"/>
    <w:rsid w:val="00113003"/>
    <w:rsid w:val="001135E6"/>
    <w:rsid w:val="00113735"/>
    <w:rsid w:val="001141A6"/>
    <w:rsid w:val="0011478A"/>
    <w:rsid w:val="00114DDF"/>
    <w:rsid w:val="0011515E"/>
    <w:rsid w:val="00115217"/>
    <w:rsid w:val="0011534F"/>
    <w:rsid w:val="00115998"/>
    <w:rsid w:val="00115B78"/>
    <w:rsid w:val="001165F3"/>
    <w:rsid w:val="001203FE"/>
    <w:rsid w:val="00121802"/>
    <w:rsid w:val="00121D0D"/>
    <w:rsid w:val="0012287A"/>
    <w:rsid w:val="00122C6D"/>
    <w:rsid w:val="001230FF"/>
    <w:rsid w:val="00123D77"/>
    <w:rsid w:val="00125740"/>
    <w:rsid w:val="00125BD9"/>
    <w:rsid w:val="00126A3F"/>
    <w:rsid w:val="00127ADA"/>
    <w:rsid w:val="00130F11"/>
    <w:rsid w:val="00131611"/>
    <w:rsid w:val="00131674"/>
    <w:rsid w:val="00131786"/>
    <w:rsid w:val="00132953"/>
    <w:rsid w:val="001338B4"/>
    <w:rsid w:val="001348C7"/>
    <w:rsid w:val="00135273"/>
    <w:rsid w:val="00136237"/>
    <w:rsid w:val="00136ED9"/>
    <w:rsid w:val="00137D1D"/>
    <w:rsid w:val="00140766"/>
    <w:rsid w:val="00141D88"/>
    <w:rsid w:val="0014241C"/>
    <w:rsid w:val="00142442"/>
    <w:rsid w:val="00142FD3"/>
    <w:rsid w:val="001454A7"/>
    <w:rsid w:val="00145713"/>
    <w:rsid w:val="00145B70"/>
    <w:rsid w:val="00146397"/>
    <w:rsid w:val="00146A85"/>
    <w:rsid w:val="00146C96"/>
    <w:rsid w:val="00146D74"/>
    <w:rsid w:val="001470CB"/>
    <w:rsid w:val="00150223"/>
    <w:rsid w:val="001507BE"/>
    <w:rsid w:val="00151182"/>
    <w:rsid w:val="00151824"/>
    <w:rsid w:val="0015377F"/>
    <w:rsid w:val="00153F6F"/>
    <w:rsid w:val="00154105"/>
    <w:rsid w:val="00154197"/>
    <w:rsid w:val="00155357"/>
    <w:rsid w:val="001566F4"/>
    <w:rsid w:val="0015740B"/>
    <w:rsid w:val="00157674"/>
    <w:rsid w:val="00160186"/>
    <w:rsid w:val="0016033F"/>
    <w:rsid w:val="0016127C"/>
    <w:rsid w:val="00161956"/>
    <w:rsid w:val="0016250C"/>
    <w:rsid w:val="00163E62"/>
    <w:rsid w:val="001657E1"/>
    <w:rsid w:val="00171CCC"/>
    <w:rsid w:val="00171DEF"/>
    <w:rsid w:val="00173B7B"/>
    <w:rsid w:val="00173DA9"/>
    <w:rsid w:val="00173DAC"/>
    <w:rsid w:val="00174A9F"/>
    <w:rsid w:val="001753E9"/>
    <w:rsid w:val="001757C8"/>
    <w:rsid w:val="00176A2C"/>
    <w:rsid w:val="0017745E"/>
    <w:rsid w:val="001778A3"/>
    <w:rsid w:val="00181F0B"/>
    <w:rsid w:val="0018435C"/>
    <w:rsid w:val="0018560B"/>
    <w:rsid w:val="00185F02"/>
    <w:rsid w:val="00187A72"/>
    <w:rsid w:val="00191182"/>
    <w:rsid w:val="00194063"/>
    <w:rsid w:val="0019462F"/>
    <w:rsid w:val="0019659A"/>
    <w:rsid w:val="0019750A"/>
    <w:rsid w:val="00197FD4"/>
    <w:rsid w:val="001A0A0A"/>
    <w:rsid w:val="001A0C4C"/>
    <w:rsid w:val="001A18BA"/>
    <w:rsid w:val="001A228E"/>
    <w:rsid w:val="001A26B7"/>
    <w:rsid w:val="001A27E0"/>
    <w:rsid w:val="001A33AB"/>
    <w:rsid w:val="001A47EC"/>
    <w:rsid w:val="001A50BD"/>
    <w:rsid w:val="001A55B8"/>
    <w:rsid w:val="001A5911"/>
    <w:rsid w:val="001A69DF"/>
    <w:rsid w:val="001A6E94"/>
    <w:rsid w:val="001A716B"/>
    <w:rsid w:val="001A7741"/>
    <w:rsid w:val="001A7A19"/>
    <w:rsid w:val="001B01D0"/>
    <w:rsid w:val="001B0BD7"/>
    <w:rsid w:val="001B0CD1"/>
    <w:rsid w:val="001B1282"/>
    <w:rsid w:val="001B1A00"/>
    <w:rsid w:val="001B1C4B"/>
    <w:rsid w:val="001B2239"/>
    <w:rsid w:val="001B27E3"/>
    <w:rsid w:val="001B2912"/>
    <w:rsid w:val="001B3B22"/>
    <w:rsid w:val="001B3E17"/>
    <w:rsid w:val="001B4395"/>
    <w:rsid w:val="001B4864"/>
    <w:rsid w:val="001B4CFB"/>
    <w:rsid w:val="001B557C"/>
    <w:rsid w:val="001B6B6D"/>
    <w:rsid w:val="001B6DAD"/>
    <w:rsid w:val="001B7FDE"/>
    <w:rsid w:val="001C0FFD"/>
    <w:rsid w:val="001C1641"/>
    <w:rsid w:val="001C1DE5"/>
    <w:rsid w:val="001C1E56"/>
    <w:rsid w:val="001C207B"/>
    <w:rsid w:val="001C2149"/>
    <w:rsid w:val="001C31D9"/>
    <w:rsid w:val="001C38D5"/>
    <w:rsid w:val="001C54B1"/>
    <w:rsid w:val="001C5C1C"/>
    <w:rsid w:val="001D0087"/>
    <w:rsid w:val="001D021A"/>
    <w:rsid w:val="001D1FA2"/>
    <w:rsid w:val="001D3415"/>
    <w:rsid w:val="001D4375"/>
    <w:rsid w:val="001D45B3"/>
    <w:rsid w:val="001D4C73"/>
    <w:rsid w:val="001D6D51"/>
    <w:rsid w:val="001E0073"/>
    <w:rsid w:val="001E1306"/>
    <w:rsid w:val="001E13BA"/>
    <w:rsid w:val="001E2EC4"/>
    <w:rsid w:val="001E498A"/>
    <w:rsid w:val="001E4C7F"/>
    <w:rsid w:val="001E4E45"/>
    <w:rsid w:val="001E59DA"/>
    <w:rsid w:val="001E6831"/>
    <w:rsid w:val="001F0495"/>
    <w:rsid w:val="001F2059"/>
    <w:rsid w:val="001F3707"/>
    <w:rsid w:val="001F4573"/>
    <w:rsid w:val="001F5061"/>
    <w:rsid w:val="001F732D"/>
    <w:rsid w:val="001F761B"/>
    <w:rsid w:val="0020134B"/>
    <w:rsid w:val="00201942"/>
    <w:rsid w:val="00202D45"/>
    <w:rsid w:val="00202EDD"/>
    <w:rsid w:val="00203BC9"/>
    <w:rsid w:val="00205C72"/>
    <w:rsid w:val="00205FF8"/>
    <w:rsid w:val="00206FD3"/>
    <w:rsid w:val="00207177"/>
    <w:rsid w:val="002112DB"/>
    <w:rsid w:val="0021337B"/>
    <w:rsid w:val="0021413A"/>
    <w:rsid w:val="00214A1C"/>
    <w:rsid w:val="0021513F"/>
    <w:rsid w:val="00215CAB"/>
    <w:rsid w:val="00216B2F"/>
    <w:rsid w:val="0021742E"/>
    <w:rsid w:val="00220037"/>
    <w:rsid w:val="00220E49"/>
    <w:rsid w:val="00221353"/>
    <w:rsid w:val="00221AC3"/>
    <w:rsid w:val="00222774"/>
    <w:rsid w:val="00222827"/>
    <w:rsid w:val="002228A7"/>
    <w:rsid w:val="0022376F"/>
    <w:rsid w:val="00224079"/>
    <w:rsid w:val="00224EF3"/>
    <w:rsid w:val="002255EA"/>
    <w:rsid w:val="00225609"/>
    <w:rsid w:val="00225F84"/>
    <w:rsid w:val="002269F1"/>
    <w:rsid w:val="002274E6"/>
    <w:rsid w:val="0022759B"/>
    <w:rsid w:val="00227A56"/>
    <w:rsid w:val="00227D0D"/>
    <w:rsid w:val="00231CE2"/>
    <w:rsid w:val="002328A9"/>
    <w:rsid w:val="00234A2D"/>
    <w:rsid w:val="002350B9"/>
    <w:rsid w:val="00235511"/>
    <w:rsid w:val="0023555A"/>
    <w:rsid w:val="00235804"/>
    <w:rsid w:val="00235976"/>
    <w:rsid w:val="002359AE"/>
    <w:rsid w:val="00236348"/>
    <w:rsid w:val="002370F8"/>
    <w:rsid w:val="00237AA2"/>
    <w:rsid w:val="00237EA2"/>
    <w:rsid w:val="002410EA"/>
    <w:rsid w:val="00241F1E"/>
    <w:rsid w:val="00242262"/>
    <w:rsid w:val="00244906"/>
    <w:rsid w:val="002455F6"/>
    <w:rsid w:val="00245EB7"/>
    <w:rsid w:val="002467C5"/>
    <w:rsid w:val="0024713D"/>
    <w:rsid w:val="00250133"/>
    <w:rsid w:val="00250656"/>
    <w:rsid w:val="00254390"/>
    <w:rsid w:val="002549A9"/>
    <w:rsid w:val="0025758D"/>
    <w:rsid w:val="002576E0"/>
    <w:rsid w:val="00257EAC"/>
    <w:rsid w:val="00261420"/>
    <w:rsid w:val="0026248D"/>
    <w:rsid w:val="0026291E"/>
    <w:rsid w:val="002637E8"/>
    <w:rsid w:val="00263F2E"/>
    <w:rsid w:val="002646C6"/>
    <w:rsid w:val="00265520"/>
    <w:rsid w:val="00265D98"/>
    <w:rsid w:val="00266B11"/>
    <w:rsid w:val="00267EF1"/>
    <w:rsid w:val="00270E62"/>
    <w:rsid w:val="00271F35"/>
    <w:rsid w:val="00272443"/>
    <w:rsid w:val="00272B7A"/>
    <w:rsid w:val="00273679"/>
    <w:rsid w:val="00276845"/>
    <w:rsid w:val="00276D07"/>
    <w:rsid w:val="0028056F"/>
    <w:rsid w:val="00280CFF"/>
    <w:rsid w:val="002810C0"/>
    <w:rsid w:val="0028135F"/>
    <w:rsid w:val="002815D7"/>
    <w:rsid w:val="00282E58"/>
    <w:rsid w:val="00283232"/>
    <w:rsid w:val="00283E49"/>
    <w:rsid w:val="00284389"/>
    <w:rsid w:val="00287A7B"/>
    <w:rsid w:val="00290359"/>
    <w:rsid w:val="002909DF"/>
    <w:rsid w:val="00291091"/>
    <w:rsid w:val="00291093"/>
    <w:rsid w:val="00291E98"/>
    <w:rsid w:val="0029241C"/>
    <w:rsid w:val="00292513"/>
    <w:rsid w:val="00292998"/>
    <w:rsid w:val="00292ABC"/>
    <w:rsid w:val="00292EA4"/>
    <w:rsid w:val="0029335B"/>
    <w:rsid w:val="002935C0"/>
    <w:rsid w:val="002943B4"/>
    <w:rsid w:val="00296927"/>
    <w:rsid w:val="002969DE"/>
    <w:rsid w:val="002973AE"/>
    <w:rsid w:val="002974FE"/>
    <w:rsid w:val="00297D19"/>
    <w:rsid w:val="002A0CB3"/>
    <w:rsid w:val="002A119D"/>
    <w:rsid w:val="002A162C"/>
    <w:rsid w:val="002A225D"/>
    <w:rsid w:val="002A2320"/>
    <w:rsid w:val="002A31DD"/>
    <w:rsid w:val="002A5628"/>
    <w:rsid w:val="002A58D7"/>
    <w:rsid w:val="002A5A33"/>
    <w:rsid w:val="002A617C"/>
    <w:rsid w:val="002A673F"/>
    <w:rsid w:val="002A67A0"/>
    <w:rsid w:val="002A7B3D"/>
    <w:rsid w:val="002A7E0B"/>
    <w:rsid w:val="002B0326"/>
    <w:rsid w:val="002B1CAA"/>
    <w:rsid w:val="002B1DED"/>
    <w:rsid w:val="002B2753"/>
    <w:rsid w:val="002B2950"/>
    <w:rsid w:val="002B2B52"/>
    <w:rsid w:val="002B2F17"/>
    <w:rsid w:val="002B30E6"/>
    <w:rsid w:val="002B3BB0"/>
    <w:rsid w:val="002B4453"/>
    <w:rsid w:val="002B5763"/>
    <w:rsid w:val="002B6837"/>
    <w:rsid w:val="002B6B5F"/>
    <w:rsid w:val="002B6ED4"/>
    <w:rsid w:val="002B7221"/>
    <w:rsid w:val="002B7C64"/>
    <w:rsid w:val="002B7CE0"/>
    <w:rsid w:val="002C164A"/>
    <w:rsid w:val="002C238D"/>
    <w:rsid w:val="002C2719"/>
    <w:rsid w:val="002C2A3E"/>
    <w:rsid w:val="002C3D00"/>
    <w:rsid w:val="002C3DC4"/>
    <w:rsid w:val="002C4B91"/>
    <w:rsid w:val="002C62EF"/>
    <w:rsid w:val="002C7522"/>
    <w:rsid w:val="002D0804"/>
    <w:rsid w:val="002D0ACE"/>
    <w:rsid w:val="002D0EB6"/>
    <w:rsid w:val="002D1A66"/>
    <w:rsid w:val="002D2E6A"/>
    <w:rsid w:val="002D3275"/>
    <w:rsid w:val="002D50D3"/>
    <w:rsid w:val="002D5469"/>
    <w:rsid w:val="002D5AA3"/>
    <w:rsid w:val="002D6006"/>
    <w:rsid w:val="002D6BF6"/>
    <w:rsid w:val="002E08D1"/>
    <w:rsid w:val="002E0903"/>
    <w:rsid w:val="002E1263"/>
    <w:rsid w:val="002E227D"/>
    <w:rsid w:val="002E254B"/>
    <w:rsid w:val="002E29B9"/>
    <w:rsid w:val="002E32DB"/>
    <w:rsid w:val="002E5664"/>
    <w:rsid w:val="002E666E"/>
    <w:rsid w:val="002E7591"/>
    <w:rsid w:val="002E7CCF"/>
    <w:rsid w:val="002F0CE5"/>
    <w:rsid w:val="002F32D4"/>
    <w:rsid w:val="002F3A79"/>
    <w:rsid w:val="002F46F7"/>
    <w:rsid w:val="002F51E7"/>
    <w:rsid w:val="002F53CA"/>
    <w:rsid w:val="002F67A0"/>
    <w:rsid w:val="002F758F"/>
    <w:rsid w:val="002F7F99"/>
    <w:rsid w:val="00300F40"/>
    <w:rsid w:val="00301DD1"/>
    <w:rsid w:val="003031D7"/>
    <w:rsid w:val="00304163"/>
    <w:rsid w:val="0030510E"/>
    <w:rsid w:val="00305FCA"/>
    <w:rsid w:val="00310DC3"/>
    <w:rsid w:val="00311FEA"/>
    <w:rsid w:val="00314BEA"/>
    <w:rsid w:val="00315957"/>
    <w:rsid w:val="00315A93"/>
    <w:rsid w:val="003163C0"/>
    <w:rsid w:val="00316ED5"/>
    <w:rsid w:val="003179C6"/>
    <w:rsid w:val="00317C05"/>
    <w:rsid w:val="0032002B"/>
    <w:rsid w:val="003203BD"/>
    <w:rsid w:val="00321750"/>
    <w:rsid w:val="003220B9"/>
    <w:rsid w:val="003229F5"/>
    <w:rsid w:val="00323ADB"/>
    <w:rsid w:val="00323C25"/>
    <w:rsid w:val="00323CA6"/>
    <w:rsid w:val="00324270"/>
    <w:rsid w:val="00324456"/>
    <w:rsid w:val="0032552A"/>
    <w:rsid w:val="003255AE"/>
    <w:rsid w:val="00326496"/>
    <w:rsid w:val="0032752A"/>
    <w:rsid w:val="0032792D"/>
    <w:rsid w:val="0033045E"/>
    <w:rsid w:val="0033073C"/>
    <w:rsid w:val="003308DB"/>
    <w:rsid w:val="00333BD2"/>
    <w:rsid w:val="00333BE7"/>
    <w:rsid w:val="00334381"/>
    <w:rsid w:val="00334645"/>
    <w:rsid w:val="00334B63"/>
    <w:rsid w:val="00334E6D"/>
    <w:rsid w:val="00335718"/>
    <w:rsid w:val="003358E9"/>
    <w:rsid w:val="00336396"/>
    <w:rsid w:val="00336EEB"/>
    <w:rsid w:val="00341A0A"/>
    <w:rsid w:val="00341EE6"/>
    <w:rsid w:val="003424C0"/>
    <w:rsid w:val="003426F3"/>
    <w:rsid w:val="00343509"/>
    <w:rsid w:val="003440CD"/>
    <w:rsid w:val="00344EE8"/>
    <w:rsid w:val="003452B6"/>
    <w:rsid w:val="00350422"/>
    <w:rsid w:val="00351A69"/>
    <w:rsid w:val="003520A8"/>
    <w:rsid w:val="00353357"/>
    <w:rsid w:val="00354093"/>
    <w:rsid w:val="00355A9D"/>
    <w:rsid w:val="0036086C"/>
    <w:rsid w:val="00360C33"/>
    <w:rsid w:val="00361B81"/>
    <w:rsid w:val="00361F3A"/>
    <w:rsid w:val="00362BDA"/>
    <w:rsid w:val="00363179"/>
    <w:rsid w:val="003631BB"/>
    <w:rsid w:val="00364AA5"/>
    <w:rsid w:val="003651B3"/>
    <w:rsid w:val="00365630"/>
    <w:rsid w:val="00365689"/>
    <w:rsid w:val="00366812"/>
    <w:rsid w:val="00366CE8"/>
    <w:rsid w:val="00367855"/>
    <w:rsid w:val="00367B19"/>
    <w:rsid w:val="00367C06"/>
    <w:rsid w:val="00370311"/>
    <w:rsid w:val="003703BD"/>
    <w:rsid w:val="00371C03"/>
    <w:rsid w:val="0037246A"/>
    <w:rsid w:val="003726C4"/>
    <w:rsid w:val="00373575"/>
    <w:rsid w:val="00374D82"/>
    <w:rsid w:val="00375290"/>
    <w:rsid w:val="00375776"/>
    <w:rsid w:val="00375FBC"/>
    <w:rsid w:val="00376508"/>
    <w:rsid w:val="00376A04"/>
    <w:rsid w:val="00376A36"/>
    <w:rsid w:val="00377D7F"/>
    <w:rsid w:val="003825F9"/>
    <w:rsid w:val="0038268C"/>
    <w:rsid w:val="00382C8A"/>
    <w:rsid w:val="0038348F"/>
    <w:rsid w:val="00383F0C"/>
    <w:rsid w:val="0038458E"/>
    <w:rsid w:val="00384736"/>
    <w:rsid w:val="00384798"/>
    <w:rsid w:val="00386362"/>
    <w:rsid w:val="00386923"/>
    <w:rsid w:val="003872D7"/>
    <w:rsid w:val="00387530"/>
    <w:rsid w:val="0039211F"/>
    <w:rsid w:val="00392BA6"/>
    <w:rsid w:val="00393704"/>
    <w:rsid w:val="00395CF2"/>
    <w:rsid w:val="003979D7"/>
    <w:rsid w:val="00397CD5"/>
    <w:rsid w:val="003A049C"/>
    <w:rsid w:val="003A05F1"/>
    <w:rsid w:val="003A0748"/>
    <w:rsid w:val="003A078F"/>
    <w:rsid w:val="003A2205"/>
    <w:rsid w:val="003A29D5"/>
    <w:rsid w:val="003A2E0C"/>
    <w:rsid w:val="003A4439"/>
    <w:rsid w:val="003A5C01"/>
    <w:rsid w:val="003A5E07"/>
    <w:rsid w:val="003A792E"/>
    <w:rsid w:val="003B044B"/>
    <w:rsid w:val="003B0CEB"/>
    <w:rsid w:val="003B0E21"/>
    <w:rsid w:val="003B2816"/>
    <w:rsid w:val="003B3E72"/>
    <w:rsid w:val="003B7232"/>
    <w:rsid w:val="003B7FC4"/>
    <w:rsid w:val="003C0EFF"/>
    <w:rsid w:val="003C1A33"/>
    <w:rsid w:val="003C3DD7"/>
    <w:rsid w:val="003C5502"/>
    <w:rsid w:val="003C6DEB"/>
    <w:rsid w:val="003C6F97"/>
    <w:rsid w:val="003C7B64"/>
    <w:rsid w:val="003D09B3"/>
    <w:rsid w:val="003D0EF6"/>
    <w:rsid w:val="003D15F9"/>
    <w:rsid w:val="003D17CA"/>
    <w:rsid w:val="003D296D"/>
    <w:rsid w:val="003D391F"/>
    <w:rsid w:val="003D6A6F"/>
    <w:rsid w:val="003D72B2"/>
    <w:rsid w:val="003D7AF5"/>
    <w:rsid w:val="003E0076"/>
    <w:rsid w:val="003E04B2"/>
    <w:rsid w:val="003E1D8F"/>
    <w:rsid w:val="003E2758"/>
    <w:rsid w:val="003E3910"/>
    <w:rsid w:val="003E42E1"/>
    <w:rsid w:val="003E4417"/>
    <w:rsid w:val="003E4E38"/>
    <w:rsid w:val="003E793A"/>
    <w:rsid w:val="003F0720"/>
    <w:rsid w:val="003F0887"/>
    <w:rsid w:val="003F250B"/>
    <w:rsid w:val="003F43CF"/>
    <w:rsid w:val="003F4EC3"/>
    <w:rsid w:val="003F4FC0"/>
    <w:rsid w:val="003F534F"/>
    <w:rsid w:val="003F7A06"/>
    <w:rsid w:val="004012EF"/>
    <w:rsid w:val="00401815"/>
    <w:rsid w:val="00402E8E"/>
    <w:rsid w:val="0040494C"/>
    <w:rsid w:val="00404D8C"/>
    <w:rsid w:val="0040504C"/>
    <w:rsid w:val="0040591B"/>
    <w:rsid w:val="00405986"/>
    <w:rsid w:val="004059BB"/>
    <w:rsid w:val="004068AD"/>
    <w:rsid w:val="00406A60"/>
    <w:rsid w:val="0041038F"/>
    <w:rsid w:val="0041053D"/>
    <w:rsid w:val="00410BD6"/>
    <w:rsid w:val="004132AE"/>
    <w:rsid w:val="00414F78"/>
    <w:rsid w:val="0041533A"/>
    <w:rsid w:val="00417073"/>
    <w:rsid w:val="004200AE"/>
    <w:rsid w:val="00421436"/>
    <w:rsid w:val="00422664"/>
    <w:rsid w:val="004238B7"/>
    <w:rsid w:val="00424DED"/>
    <w:rsid w:val="00426D89"/>
    <w:rsid w:val="004277B5"/>
    <w:rsid w:val="00431071"/>
    <w:rsid w:val="004321C7"/>
    <w:rsid w:val="004325E0"/>
    <w:rsid w:val="004326AB"/>
    <w:rsid w:val="004326F9"/>
    <w:rsid w:val="00432BAA"/>
    <w:rsid w:val="00433F39"/>
    <w:rsid w:val="00434499"/>
    <w:rsid w:val="00434E8A"/>
    <w:rsid w:val="0043581B"/>
    <w:rsid w:val="004358C0"/>
    <w:rsid w:val="00437129"/>
    <w:rsid w:val="004372CD"/>
    <w:rsid w:val="00437B3E"/>
    <w:rsid w:val="00437FA6"/>
    <w:rsid w:val="004401CA"/>
    <w:rsid w:val="00440270"/>
    <w:rsid w:val="0044063C"/>
    <w:rsid w:val="00440EF1"/>
    <w:rsid w:val="004412BD"/>
    <w:rsid w:val="00441A7A"/>
    <w:rsid w:val="004429BA"/>
    <w:rsid w:val="004435EC"/>
    <w:rsid w:val="00443E51"/>
    <w:rsid w:val="004441C9"/>
    <w:rsid w:val="0044452A"/>
    <w:rsid w:val="0044470E"/>
    <w:rsid w:val="0044616F"/>
    <w:rsid w:val="00446641"/>
    <w:rsid w:val="00450D94"/>
    <w:rsid w:val="004516A4"/>
    <w:rsid w:val="00453252"/>
    <w:rsid w:val="00454DD0"/>
    <w:rsid w:val="00455717"/>
    <w:rsid w:val="00455C97"/>
    <w:rsid w:val="004563F0"/>
    <w:rsid w:val="00457D8F"/>
    <w:rsid w:val="00460C72"/>
    <w:rsid w:val="00460D98"/>
    <w:rsid w:val="00462117"/>
    <w:rsid w:val="0046281E"/>
    <w:rsid w:val="004646A8"/>
    <w:rsid w:val="0046651C"/>
    <w:rsid w:val="00467039"/>
    <w:rsid w:val="00471456"/>
    <w:rsid w:val="00471660"/>
    <w:rsid w:val="00472DF6"/>
    <w:rsid w:val="00472E4E"/>
    <w:rsid w:val="00473437"/>
    <w:rsid w:val="00473440"/>
    <w:rsid w:val="00473755"/>
    <w:rsid w:val="0047445E"/>
    <w:rsid w:val="004749F0"/>
    <w:rsid w:val="00475331"/>
    <w:rsid w:val="00475763"/>
    <w:rsid w:val="004759E6"/>
    <w:rsid w:val="00475CEB"/>
    <w:rsid w:val="00476422"/>
    <w:rsid w:val="00476730"/>
    <w:rsid w:val="00477796"/>
    <w:rsid w:val="00477CE4"/>
    <w:rsid w:val="00480837"/>
    <w:rsid w:val="00481225"/>
    <w:rsid w:val="004826F0"/>
    <w:rsid w:val="004836CD"/>
    <w:rsid w:val="00483F97"/>
    <w:rsid w:val="00485145"/>
    <w:rsid w:val="0048545F"/>
    <w:rsid w:val="00485929"/>
    <w:rsid w:val="00486FAA"/>
    <w:rsid w:val="00487BED"/>
    <w:rsid w:val="00490087"/>
    <w:rsid w:val="004909FF"/>
    <w:rsid w:val="00491620"/>
    <w:rsid w:val="0049163E"/>
    <w:rsid w:val="0049259E"/>
    <w:rsid w:val="0049295D"/>
    <w:rsid w:val="004933E7"/>
    <w:rsid w:val="00494334"/>
    <w:rsid w:val="00494EBB"/>
    <w:rsid w:val="00497019"/>
    <w:rsid w:val="00497A2D"/>
    <w:rsid w:val="004A0B2D"/>
    <w:rsid w:val="004A0E0E"/>
    <w:rsid w:val="004A108E"/>
    <w:rsid w:val="004A1176"/>
    <w:rsid w:val="004A3808"/>
    <w:rsid w:val="004A48AB"/>
    <w:rsid w:val="004A4DE8"/>
    <w:rsid w:val="004A6C6E"/>
    <w:rsid w:val="004A6F37"/>
    <w:rsid w:val="004A7A93"/>
    <w:rsid w:val="004B08C1"/>
    <w:rsid w:val="004B138C"/>
    <w:rsid w:val="004B2A0F"/>
    <w:rsid w:val="004B2F3E"/>
    <w:rsid w:val="004B4470"/>
    <w:rsid w:val="004B45C0"/>
    <w:rsid w:val="004B4FA3"/>
    <w:rsid w:val="004B55F2"/>
    <w:rsid w:val="004B58A2"/>
    <w:rsid w:val="004B5958"/>
    <w:rsid w:val="004B67DD"/>
    <w:rsid w:val="004B798C"/>
    <w:rsid w:val="004C115E"/>
    <w:rsid w:val="004C2B7A"/>
    <w:rsid w:val="004C2F4C"/>
    <w:rsid w:val="004C309B"/>
    <w:rsid w:val="004C4016"/>
    <w:rsid w:val="004C4303"/>
    <w:rsid w:val="004C4F24"/>
    <w:rsid w:val="004C7253"/>
    <w:rsid w:val="004C74D8"/>
    <w:rsid w:val="004C771B"/>
    <w:rsid w:val="004D5293"/>
    <w:rsid w:val="004E1299"/>
    <w:rsid w:val="004E1FEE"/>
    <w:rsid w:val="004E2F2C"/>
    <w:rsid w:val="004E4525"/>
    <w:rsid w:val="004E4AB7"/>
    <w:rsid w:val="004E4F2F"/>
    <w:rsid w:val="004E5B6D"/>
    <w:rsid w:val="004E60A8"/>
    <w:rsid w:val="004F0374"/>
    <w:rsid w:val="004F36B1"/>
    <w:rsid w:val="004F4BA6"/>
    <w:rsid w:val="004F5A20"/>
    <w:rsid w:val="005007A8"/>
    <w:rsid w:val="005038E8"/>
    <w:rsid w:val="00503B86"/>
    <w:rsid w:val="00503C2B"/>
    <w:rsid w:val="00504FE1"/>
    <w:rsid w:val="00505081"/>
    <w:rsid w:val="00505263"/>
    <w:rsid w:val="0050537C"/>
    <w:rsid w:val="0050617B"/>
    <w:rsid w:val="00506CD0"/>
    <w:rsid w:val="005075F3"/>
    <w:rsid w:val="00507895"/>
    <w:rsid w:val="00510FD3"/>
    <w:rsid w:val="005119C2"/>
    <w:rsid w:val="00514043"/>
    <w:rsid w:val="00514E90"/>
    <w:rsid w:val="0051705F"/>
    <w:rsid w:val="0052005F"/>
    <w:rsid w:val="00520748"/>
    <w:rsid w:val="00524415"/>
    <w:rsid w:val="00524F9F"/>
    <w:rsid w:val="00525D18"/>
    <w:rsid w:val="005269EF"/>
    <w:rsid w:val="00530D26"/>
    <w:rsid w:val="00531D17"/>
    <w:rsid w:val="005326D5"/>
    <w:rsid w:val="005329EB"/>
    <w:rsid w:val="0053316C"/>
    <w:rsid w:val="0053573C"/>
    <w:rsid w:val="0053692D"/>
    <w:rsid w:val="00537CA5"/>
    <w:rsid w:val="00537F73"/>
    <w:rsid w:val="00540247"/>
    <w:rsid w:val="005403FF"/>
    <w:rsid w:val="0054294D"/>
    <w:rsid w:val="005437B2"/>
    <w:rsid w:val="0054389E"/>
    <w:rsid w:val="005444FC"/>
    <w:rsid w:val="00544DA4"/>
    <w:rsid w:val="0054686E"/>
    <w:rsid w:val="00547E16"/>
    <w:rsid w:val="00551127"/>
    <w:rsid w:val="00551619"/>
    <w:rsid w:val="00552680"/>
    <w:rsid w:val="00554297"/>
    <w:rsid w:val="0055457C"/>
    <w:rsid w:val="00554746"/>
    <w:rsid w:val="0055656E"/>
    <w:rsid w:val="00556986"/>
    <w:rsid w:val="0056027C"/>
    <w:rsid w:val="005602B6"/>
    <w:rsid w:val="00560AB7"/>
    <w:rsid w:val="0056178A"/>
    <w:rsid w:val="00562CF5"/>
    <w:rsid w:val="00562F4A"/>
    <w:rsid w:val="005651C7"/>
    <w:rsid w:val="005677A9"/>
    <w:rsid w:val="00567A86"/>
    <w:rsid w:val="00571D4E"/>
    <w:rsid w:val="00572170"/>
    <w:rsid w:val="005730F4"/>
    <w:rsid w:val="00573FA8"/>
    <w:rsid w:val="00574B27"/>
    <w:rsid w:val="00576209"/>
    <w:rsid w:val="0057648E"/>
    <w:rsid w:val="005764CC"/>
    <w:rsid w:val="00576B74"/>
    <w:rsid w:val="00576FC2"/>
    <w:rsid w:val="00580A94"/>
    <w:rsid w:val="00582869"/>
    <w:rsid w:val="0058344C"/>
    <w:rsid w:val="0058428B"/>
    <w:rsid w:val="005847BA"/>
    <w:rsid w:val="00585572"/>
    <w:rsid w:val="00586156"/>
    <w:rsid w:val="00586842"/>
    <w:rsid w:val="00586E5E"/>
    <w:rsid w:val="00587872"/>
    <w:rsid w:val="005906B0"/>
    <w:rsid w:val="00591922"/>
    <w:rsid w:val="00592AC9"/>
    <w:rsid w:val="005939E4"/>
    <w:rsid w:val="005968FB"/>
    <w:rsid w:val="00597E1E"/>
    <w:rsid w:val="005A010C"/>
    <w:rsid w:val="005A0A46"/>
    <w:rsid w:val="005A0D4C"/>
    <w:rsid w:val="005A0E9D"/>
    <w:rsid w:val="005A2050"/>
    <w:rsid w:val="005A3972"/>
    <w:rsid w:val="005A4A05"/>
    <w:rsid w:val="005A4FA0"/>
    <w:rsid w:val="005A527E"/>
    <w:rsid w:val="005A53D4"/>
    <w:rsid w:val="005A6038"/>
    <w:rsid w:val="005A6FEC"/>
    <w:rsid w:val="005A71D9"/>
    <w:rsid w:val="005B0E11"/>
    <w:rsid w:val="005B1FA9"/>
    <w:rsid w:val="005B35E6"/>
    <w:rsid w:val="005B479A"/>
    <w:rsid w:val="005B6968"/>
    <w:rsid w:val="005B7932"/>
    <w:rsid w:val="005C0666"/>
    <w:rsid w:val="005C1E25"/>
    <w:rsid w:val="005C247F"/>
    <w:rsid w:val="005C3541"/>
    <w:rsid w:val="005C47E1"/>
    <w:rsid w:val="005C49AD"/>
    <w:rsid w:val="005C51CD"/>
    <w:rsid w:val="005C673B"/>
    <w:rsid w:val="005D0871"/>
    <w:rsid w:val="005D3879"/>
    <w:rsid w:val="005D4F1C"/>
    <w:rsid w:val="005D5DAF"/>
    <w:rsid w:val="005D76A3"/>
    <w:rsid w:val="005D7738"/>
    <w:rsid w:val="005E0C8B"/>
    <w:rsid w:val="005E14DC"/>
    <w:rsid w:val="005E18E2"/>
    <w:rsid w:val="005E2EC2"/>
    <w:rsid w:val="005E2F10"/>
    <w:rsid w:val="005E2F4E"/>
    <w:rsid w:val="005E3122"/>
    <w:rsid w:val="005E3CFC"/>
    <w:rsid w:val="005E3DFC"/>
    <w:rsid w:val="005E45CD"/>
    <w:rsid w:val="005E4C29"/>
    <w:rsid w:val="005E4C7C"/>
    <w:rsid w:val="005E4F9E"/>
    <w:rsid w:val="005E53AC"/>
    <w:rsid w:val="005E5FF9"/>
    <w:rsid w:val="005E60FD"/>
    <w:rsid w:val="005E63A7"/>
    <w:rsid w:val="005E6E42"/>
    <w:rsid w:val="005E74B6"/>
    <w:rsid w:val="005F0E6A"/>
    <w:rsid w:val="005F12CE"/>
    <w:rsid w:val="005F243B"/>
    <w:rsid w:val="005F27AD"/>
    <w:rsid w:val="005F3604"/>
    <w:rsid w:val="005F377E"/>
    <w:rsid w:val="005F5503"/>
    <w:rsid w:val="005F69F1"/>
    <w:rsid w:val="005F7BEB"/>
    <w:rsid w:val="00600EBA"/>
    <w:rsid w:val="006017EC"/>
    <w:rsid w:val="006021F7"/>
    <w:rsid w:val="00602F71"/>
    <w:rsid w:val="00603E04"/>
    <w:rsid w:val="00604ABA"/>
    <w:rsid w:val="00605325"/>
    <w:rsid w:val="006059F1"/>
    <w:rsid w:val="0060661A"/>
    <w:rsid w:val="00606FD5"/>
    <w:rsid w:val="00610770"/>
    <w:rsid w:val="00610E31"/>
    <w:rsid w:val="00610E6A"/>
    <w:rsid w:val="00610F6F"/>
    <w:rsid w:val="0061208F"/>
    <w:rsid w:val="006120DC"/>
    <w:rsid w:val="00612EA8"/>
    <w:rsid w:val="006130B9"/>
    <w:rsid w:val="006147E2"/>
    <w:rsid w:val="00614BBE"/>
    <w:rsid w:val="00615790"/>
    <w:rsid w:val="00615C82"/>
    <w:rsid w:val="00617235"/>
    <w:rsid w:val="006212BA"/>
    <w:rsid w:val="006222DA"/>
    <w:rsid w:val="006224D9"/>
    <w:rsid w:val="0062345C"/>
    <w:rsid w:val="006235D3"/>
    <w:rsid w:val="00625697"/>
    <w:rsid w:val="006276EB"/>
    <w:rsid w:val="006315EC"/>
    <w:rsid w:val="00631FA4"/>
    <w:rsid w:val="006322CB"/>
    <w:rsid w:val="0063237D"/>
    <w:rsid w:val="00633720"/>
    <w:rsid w:val="00633C95"/>
    <w:rsid w:val="006340B7"/>
    <w:rsid w:val="00634101"/>
    <w:rsid w:val="00635ADA"/>
    <w:rsid w:val="00635CDE"/>
    <w:rsid w:val="006365E2"/>
    <w:rsid w:val="006414B0"/>
    <w:rsid w:val="00642FAA"/>
    <w:rsid w:val="006433B1"/>
    <w:rsid w:val="00643C73"/>
    <w:rsid w:val="00644495"/>
    <w:rsid w:val="006454F6"/>
    <w:rsid w:val="006467C6"/>
    <w:rsid w:val="0064767B"/>
    <w:rsid w:val="00650704"/>
    <w:rsid w:val="00651AA6"/>
    <w:rsid w:val="00652AB6"/>
    <w:rsid w:val="00652B7C"/>
    <w:rsid w:val="00654DF6"/>
    <w:rsid w:val="006553AE"/>
    <w:rsid w:val="00656FE2"/>
    <w:rsid w:val="006571E0"/>
    <w:rsid w:val="00657777"/>
    <w:rsid w:val="00657CAE"/>
    <w:rsid w:val="00661C96"/>
    <w:rsid w:val="00663896"/>
    <w:rsid w:val="006639B9"/>
    <w:rsid w:val="0066486B"/>
    <w:rsid w:val="00664A35"/>
    <w:rsid w:val="00665639"/>
    <w:rsid w:val="006700DD"/>
    <w:rsid w:val="006701F7"/>
    <w:rsid w:val="00670BEF"/>
    <w:rsid w:val="0067209D"/>
    <w:rsid w:val="00673ACA"/>
    <w:rsid w:val="0067427F"/>
    <w:rsid w:val="006744C8"/>
    <w:rsid w:val="00675830"/>
    <w:rsid w:val="00676E9D"/>
    <w:rsid w:val="00677795"/>
    <w:rsid w:val="00681C97"/>
    <w:rsid w:val="00682246"/>
    <w:rsid w:val="0068246D"/>
    <w:rsid w:val="006825EC"/>
    <w:rsid w:val="00682CE5"/>
    <w:rsid w:val="006831A0"/>
    <w:rsid w:val="006847DD"/>
    <w:rsid w:val="00684E6C"/>
    <w:rsid w:val="0068554A"/>
    <w:rsid w:val="006864BA"/>
    <w:rsid w:val="00686508"/>
    <w:rsid w:val="00686873"/>
    <w:rsid w:val="00686C3E"/>
    <w:rsid w:val="006871C7"/>
    <w:rsid w:val="0068782D"/>
    <w:rsid w:val="0068797D"/>
    <w:rsid w:val="0069371F"/>
    <w:rsid w:val="00693CCD"/>
    <w:rsid w:val="00697A2A"/>
    <w:rsid w:val="006A22C5"/>
    <w:rsid w:val="006A2B5B"/>
    <w:rsid w:val="006A38C0"/>
    <w:rsid w:val="006A5635"/>
    <w:rsid w:val="006A573F"/>
    <w:rsid w:val="006A580F"/>
    <w:rsid w:val="006A6000"/>
    <w:rsid w:val="006A7D5D"/>
    <w:rsid w:val="006B2B47"/>
    <w:rsid w:val="006B2CEE"/>
    <w:rsid w:val="006B301B"/>
    <w:rsid w:val="006B3547"/>
    <w:rsid w:val="006B39D6"/>
    <w:rsid w:val="006B3C94"/>
    <w:rsid w:val="006B5640"/>
    <w:rsid w:val="006B6927"/>
    <w:rsid w:val="006B7257"/>
    <w:rsid w:val="006B7F78"/>
    <w:rsid w:val="006C04E2"/>
    <w:rsid w:val="006C06BD"/>
    <w:rsid w:val="006C1BAD"/>
    <w:rsid w:val="006C1FCE"/>
    <w:rsid w:val="006C2860"/>
    <w:rsid w:val="006C4493"/>
    <w:rsid w:val="006C4BDA"/>
    <w:rsid w:val="006C50B3"/>
    <w:rsid w:val="006C52F9"/>
    <w:rsid w:val="006C55C8"/>
    <w:rsid w:val="006D1189"/>
    <w:rsid w:val="006D146E"/>
    <w:rsid w:val="006D2B29"/>
    <w:rsid w:val="006D3452"/>
    <w:rsid w:val="006D3DFE"/>
    <w:rsid w:val="006D45C1"/>
    <w:rsid w:val="006D5237"/>
    <w:rsid w:val="006D5327"/>
    <w:rsid w:val="006D646D"/>
    <w:rsid w:val="006D7564"/>
    <w:rsid w:val="006E1104"/>
    <w:rsid w:val="006E2AF5"/>
    <w:rsid w:val="006E5F50"/>
    <w:rsid w:val="006E61C7"/>
    <w:rsid w:val="006E657F"/>
    <w:rsid w:val="006F1900"/>
    <w:rsid w:val="006F1C1F"/>
    <w:rsid w:val="006F2E1A"/>
    <w:rsid w:val="006F30FB"/>
    <w:rsid w:val="006F4237"/>
    <w:rsid w:val="006F50E0"/>
    <w:rsid w:val="006F5194"/>
    <w:rsid w:val="006F55FC"/>
    <w:rsid w:val="006F6038"/>
    <w:rsid w:val="006F73E9"/>
    <w:rsid w:val="006F75C8"/>
    <w:rsid w:val="006F7D29"/>
    <w:rsid w:val="00700677"/>
    <w:rsid w:val="00700907"/>
    <w:rsid w:val="00700BCA"/>
    <w:rsid w:val="007015A8"/>
    <w:rsid w:val="00701674"/>
    <w:rsid w:val="00702A3C"/>
    <w:rsid w:val="00702D68"/>
    <w:rsid w:val="00703648"/>
    <w:rsid w:val="007039F7"/>
    <w:rsid w:val="0070406E"/>
    <w:rsid w:val="00704647"/>
    <w:rsid w:val="00704ADA"/>
    <w:rsid w:val="00704B57"/>
    <w:rsid w:val="007052EC"/>
    <w:rsid w:val="00706E06"/>
    <w:rsid w:val="007071AA"/>
    <w:rsid w:val="007073AE"/>
    <w:rsid w:val="00710E47"/>
    <w:rsid w:val="00710F97"/>
    <w:rsid w:val="0071139F"/>
    <w:rsid w:val="00713239"/>
    <w:rsid w:val="00713B03"/>
    <w:rsid w:val="00714F1E"/>
    <w:rsid w:val="00715788"/>
    <w:rsid w:val="00716D10"/>
    <w:rsid w:val="007179F4"/>
    <w:rsid w:val="007201F4"/>
    <w:rsid w:val="00720459"/>
    <w:rsid w:val="00721676"/>
    <w:rsid w:val="007228DB"/>
    <w:rsid w:val="00723343"/>
    <w:rsid w:val="00724159"/>
    <w:rsid w:val="007243DB"/>
    <w:rsid w:val="00724C8B"/>
    <w:rsid w:val="007250EC"/>
    <w:rsid w:val="00725E61"/>
    <w:rsid w:val="00730876"/>
    <w:rsid w:val="00731210"/>
    <w:rsid w:val="0073213A"/>
    <w:rsid w:val="00732F08"/>
    <w:rsid w:val="007332C7"/>
    <w:rsid w:val="00734A00"/>
    <w:rsid w:val="0073769C"/>
    <w:rsid w:val="0073797B"/>
    <w:rsid w:val="00737CAF"/>
    <w:rsid w:val="00740A6C"/>
    <w:rsid w:val="00740C02"/>
    <w:rsid w:val="00742335"/>
    <w:rsid w:val="0074239C"/>
    <w:rsid w:val="00743292"/>
    <w:rsid w:val="00745D55"/>
    <w:rsid w:val="00745EB8"/>
    <w:rsid w:val="00746CCE"/>
    <w:rsid w:val="00750B92"/>
    <w:rsid w:val="007515EA"/>
    <w:rsid w:val="00754339"/>
    <w:rsid w:val="0075456D"/>
    <w:rsid w:val="007562FA"/>
    <w:rsid w:val="00760EC3"/>
    <w:rsid w:val="00761116"/>
    <w:rsid w:val="00761BD2"/>
    <w:rsid w:val="0076307F"/>
    <w:rsid w:val="007631A3"/>
    <w:rsid w:val="00763B65"/>
    <w:rsid w:val="0076408D"/>
    <w:rsid w:val="007645D0"/>
    <w:rsid w:val="00764B2D"/>
    <w:rsid w:val="007661EF"/>
    <w:rsid w:val="0077330A"/>
    <w:rsid w:val="00773EA7"/>
    <w:rsid w:val="00780504"/>
    <w:rsid w:val="007806C1"/>
    <w:rsid w:val="00781212"/>
    <w:rsid w:val="007818A9"/>
    <w:rsid w:val="007828A9"/>
    <w:rsid w:val="007846DA"/>
    <w:rsid w:val="00784F78"/>
    <w:rsid w:val="00787709"/>
    <w:rsid w:val="00787F48"/>
    <w:rsid w:val="007918A1"/>
    <w:rsid w:val="00791B06"/>
    <w:rsid w:val="00794EB5"/>
    <w:rsid w:val="00797D2F"/>
    <w:rsid w:val="007A0DDD"/>
    <w:rsid w:val="007A0F44"/>
    <w:rsid w:val="007A0F8D"/>
    <w:rsid w:val="007A2A66"/>
    <w:rsid w:val="007A2D9F"/>
    <w:rsid w:val="007A2E56"/>
    <w:rsid w:val="007A3230"/>
    <w:rsid w:val="007A37C7"/>
    <w:rsid w:val="007A541E"/>
    <w:rsid w:val="007A6252"/>
    <w:rsid w:val="007A65F1"/>
    <w:rsid w:val="007B00A8"/>
    <w:rsid w:val="007B0B35"/>
    <w:rsid w:val="007B2CB5"/>
    <w:rsid w:val="007B2EBE"/>
    <w:rsid w:val="007B3C51"/>
    <w:rsid w:val="007B42FE"/>
    <w:rsid w:val="007B4828"/>
    <w:rsid w:val="007B5C01"/>
    <w:rsid w:val="007B6500"/>
    <w:rsid w:val="007B684E"/>
    <w:rsid w:val="007B7050"/>
    <w:rsid w:val="007B764A"/>
    <w:rsid w:val="007B7CF6"/>
    <w:rsid w:val="007C0249"/>
    <w:rsid w:val="007C02A2"/>
    <w:rsid w:val="007C032B"/>
    <w:rsid w:val="007C08B7"/>
    <w:rsid w:val="007C254D"/>
    <w:rsid w:val="007C304D"/>
    <w:rsid w:val="007C510F"/>
    <w:rsid w:val="007C53CF"/>
    <w:rsid w:val="007C5641"/>
    <w:rsid w:val="007C6CCC"/>
    <w:rsid w:val="007C7650"/>
    <w:rsid w:val="007C76D0"/>
    <w:rsid w:val="007D1FE4"/>
    <w:rsid w:val="007D31B6"/>
    <w:rsid w:val="007D33CE"/>
    <w:rsid w:val="007D364A"/>
    <w:rsid w:val="007D367E"/>
    <w:rsid w:val="007D4931"/>
    <w:rsid w:val="007D537A"/>
    <w:rsid w:val="007D6558"/>
    <w:rsid w:val="007E0491"/>
    <w:rsid w:val="007E0926"/>
    <w:rsid w:val="007E1045"/>
    <w:rsid w:val="007E10EF"/>
    <w:rsid w:val="007E12F0"/>
    <w:rsid w:val="007E5C0E"/>
    <w:rsid w:val="007E5DA9"/>
    <w:rsid w:val="007E5E1B"/>
    <w:rsid w:val="007E5F84"/>
    <w:rsid w:val="007E66D3"/>
    <w:rsid w:val="007F21B5"/>
    <w:rsid w:val="007F298F"/>
    <w:rsid w:val="007F29D6"/>
    <w:rsid w:val="007F32BB"/>
    <w:rsid w:val="007F3907"/>
    <w:rsid w:val="007F4252"/>
    <w:rsid w:val="007F59B2"/>
    <w:rsid w:val="007F757D"/>
    <w:rsid w:val="007F7A31"/>
    <w:rsid w:val="007F7CBA"/>
    <w:rsid w:val="00800667"/>
    <w:rsid w:val="00800C46"/>
    <w:rsid w:val="00801122"/>
    <w:rsid w:val="00801907"/>
    <w:rsid w:val="0080200E"/>
    <w:rsid w:val="008021CC"/>
    <w:rsid w:val="00802302"/>
    <w:rsid w:val="00802C16"/>
    <w:rsid w:val="0080336A"/>
    <w:rsid w:val="008042D5"/>
    <w:rsid w:val="00805014"/>
    <w:rsid w:val="00805771"/>
    <w:rsid w:val="0080608C"/>
    <w:rsid w:val="00806311"/>
    <w:rsid w:val="008075DD"/>
    <w:rsid w:val="00810A6B"/>
    <w:rsid w:val="00811B67"/>
    <w:rsid w:val="00811E87"/>
    <w:rsid w:val="00813280"/>
    <w:rsid w:val="0081394D"/>
    <w:rsid w:val="00813FB4"/>
    <w:rsid w:val="00814812"/>
    <w:rsid w:val="00816805"/>
    <w:rsid w:val="00817DA7"/>
    <w:rsid w:val="00820948"/>
    <w:rsid w:val="00823236"/>
    <w:rsid w:val="0082443F"/>
    <w:rsid w:val="008247B8"/>
    <w:rsid w:val="008258EC"/>
    <w:rsid w:val="008263F3"/>
    <w:rsid w:val="00827E17"/>
    <w:rsid w:val="00831943"/>
    <w:rsid w:val="00832C3A"/>
    <w:rsid w:val="00833F67"/>
    <w:rsid w:val="00836E20"/>
    <w:rsid w:val="008379A1"/>
    <w:rsid w:val="00837E8E"/>
    <w:rsid w:val="008433C9"/>
    <w:rsid w:val="00844639"/>
    <w:rsid w:val="008453CB"/>
    <w:rsid w:val="00845BB6"/>
    <w:rsid w:val="00846131"/>
    <w:rsid w:val="00852E55"/>
    <w:rsid w:val="00853780"/>
    <w:rsid w:val="00855454"/>
    <w:rsid w:val="00855467"/>
    <w:rsid w:val="008608EE"/>
    <w:rsid w:val="00861733"/>
    <w:rsid w:val="00861AAC"/>
    <w:rsid w:val="008620A5"/>
    <w:rsid w:val="008626D7"/>
    <w:rsid w:val="00862A57"/>
    <w:rsid w:val="00863BDE"/>
    <w:rsid w:val="008643FB"/>
    <w:rsid w:val="00864A6D"/>
    <w:rsid w:val="0086528A"/>
    <w:rsid w:val="00866402"/>
    <w:rsid w:val="00870BDC"/>
    <w:rsid w:val="008712A9"/>
    <w:rsid w:val="00873081"/>
    <w:rsid w:val="0087400F"/>
    <w:rsid w:val="00874242"/>
    <w:rsid w:val="008744F1"/>
    <w:rsid w:val="00874D8B"/>
    <w:rsid w:val="008754B2"/>
    <w:rsid w:val="00875DEC"/>
    <w:rsid w:val="00876429"/>
    <w:rsid w:val="00876F4C"/>
    <w:rsid w:val="00877159"/>
    <w:rsid w:val="00880D67"/>
    <w:rsid w:val="00883100"/>
    <w:rsid w:val="00883E88"/>
    <w:rsid w:val="00884325"/>
    <w:rsid w:val="00887270"/>
    <w:rsid w:val="00890C95"/>
    <w:rsid w:val="00891274"/>
    <w:rsid w:val="0089199F"/>
    <w:rsid w:val="00891B80"/>
    <w:rsid w:val="00892C54"/>
    <w:rsid w:val="00892E0F"/>
    <w:rsid w:val="008945DF"/>
    <w:rsid w:val="00894949"/>
    <w:rsid w:val="00895957"/>
    <w:rsid w:val="008964C4"/>
    <w:rsid w:val="00896804"/>
    <w:rsid w:val="00896988"/>
    <w:rsid w:val="00897A43"/>
    <w:rsid w:val="00897E84"/>
    <w:rsid w:val="008A0734"/>
    <w:rsid w:val="008A0992"/>
    <w:rsid w:val="008A1648"/>
    <w:rsid w:val="008A2BCB"/>
    <w:rsid w:val="008A54B9"/>
    <w:rsid w:val="008A5E6C"/>
    <w:rsid w:val="008A66AB"/>
    <w:rsid w:val="008A71E1"/>
    <w:rsid w:val="008A76FA"/>
    <w:rsid w:val="008B01E6"/>
    <w:rsid w:val="008B0CDC"/>
    <w:rsid w:val="008B196F"/>
    <w:rsid w:val="008B28B4"/>
    <w:rsid w:val="008B3C5B"/>
    <w:rsid w:val="008B50FC"/>
    <w:rsid w:val="008B6328"/>
    <w:rsid w:val="008C0764"/>
    <w:rsid w:val="008C24DD"/>
    <w:rsid w:val="008C265E"/>
    <w:rsid w:val="008C289D"/>
    <w:rsid w:val="008C2F63"/>
    <w:rsid w:val="008C3F49"/>
    <w:rsid w:val="008C4C5B"/>
    <w:rsid w:val="008C4F38"/>
    <w:rsid w:val="008C571E"/>
    <w:rsid w:val="008C5A92"/>
    <w:rsid w:val="008C5FAF"/>
    <w:rsid w:val="008D010A"/>
    <w:rsid w:val="008D0C13"/>
    <w:rsid w:val="008D1B81"/>
    <w:rsid w:val="008D1DC7"/>
    <w:rsid w:val="008D2F13"/>
    <w:rsid w:val="008D3047"/>
    <w:rsid w:val="008D5AF6"/>
    <w:rsid w:val="008D7504"/>
    <w:rsid w:val="008E005E"/>
    <w:rsid w:val="008E018E"/>
    <w:rsid w:val="008E03BD"/>
    <w:rsid w:val="008E04A9"/>
    <w:rsid w:val="008E10A3"/>
    <w:rsid w:val="008E125E"/>
    <w:rsid w:val="008E175F"/>
    <w:rsid w:val="008E3210"/>
    <w:rsid w:val="008E3788"/>
    <w:rsid w:val="008E4715"/>
    <w:rsid w:val="008E4E41"/>
    <w:rsid w:val="008E5AE8"/>
    <w:rsid w:val="008E652E"/>
    <w:rsid w:val="008E6E86"/>
    <w:rsid w:val="008E7FA4"/>
    <w:rsid w:val="008F04A0"/>
    <w:rsid w:val="008F0F8F"/>
    <w:rsid w:val="008F133B"/>
    <w:rsid w:val="008F18D7"/>
    <w:rsid w:val="008F2748"/>
    <w:rsid w:val="008F4A52"/>
    <w:rsid w:val="008F4B00"/>
    <w:rsid w:val="008F4B01"/>
    <w:rsid w:val="008F4D30"/>
    <w:rsid w:val="008F72ED"/>
    <w:rsid w:val="008F7846"/>
    <w:rsid w:val="00900898"/>
    <w:rsid w:val="00900C9A"/>
    <w:rsid w:val="00903BB4"/>
    <w:rsid w:val="00903E0A"/>
    <w:rsid w:val="00904C24"/>
    <w:rsid w:val="00906628"/>
    <w:rsid w:val="00906E19"/>
    <w:rsid w:val="009125F7"/>
    <w:rsid w:val="00912B0E"/>
    <w:rsid w:val="0091328C"/>
    <w:rsid w:val="009144DB"/>
    <w:rsid w:val="00914B22"/>
    <w:rsid w:val="00915119"/>
    <w:rsid w:val="009152E6"/>
    <w:rsid w:val="00915AAC"/>
    <w:rsid w:val="00916753"/>
    <w:rsid w:val="0091722F"/>
    <w:rsid w:val="0091730B"/>
    <w:rsid w:val="009201AE"/>
    <w:rsid w:val="00920A7C"/>
    <w:rsid w:val="00921BB2"/>
    <w:rsid w:val="009225C5"/>
    <w:rsid w:val="00922712"/>
    <w:rsid w:val="009244E7"/>
    <w:rsid w:val="00924D28"/>
    <w:rsid w:val="00926291"/>
    <w:rsid w:val="00927FF4"/>
    <w:rsid w:val="009324B4"/>
    <w:rsid w:val="00935711"/>
    <w:rsid w:val="00936E18"/>
    <w:rsid w:val="00937ABE"/>
    <w:rsid w:val="009401C9"/>
    <w:rsid w:val="00944272"/>
    <w:rsid w:val="00944FA5"/>
    <w:rsid w:val="00947F8D"/>
    <w:rsid w:val="00952C21"/>
    <w:rsid w:val="00952F16"/>
    <w:rsid w:val="00954389"/>
    <w:rsid w:val="0095459C"/>
    <w:rsid w:val="00954654"/>
    <w:rsid w:val="00954715"/>
    <w:rsid w:val="00954B50"/>
    <w:rsid w:val="00954D16"/>
    <w:rsid w:val="00954F1D"/>
    <w:rsid w:val="009567E3"/>
    <w:rsid w:val="00956EE7"/>
    <w:rsid w:val="00957101"/>
    <w:rsid w:val="00962EB7"/>
    <w:rsid w:val="00963C92"/>
    <w:rsid w:val="009644A7"/>
    <w:rsid w:val="009648A9"/>
    <w:rsid w:val="00964F3B"/>
    <w:rsid w:val="0096688B"/>
    <w:rsid w:val="00966FA0"/>
    <w:rsid w:val="009674C2"/>
    <w:rsid w:val="009678DB"/>
    <w:rsid w:val="00967AB0"/>
    <w:rsid w:val="00967F89"/>
    <w:rsid w:val="00970B96"/>
    <w:rsid w:val="00970C55"/>
    <w:rsid w:val="0097169E"/>
    <w:rsid w:val="0097315F"/>
    <w:rsid w:val="009750C0"/>
    <w:rsid w:val="00976C02"/>
    <w:rsid w:val="00976D25"/>
    <w:rsid w:val="00977604"/>
    <w:rsid w:val="009776F0"/>
    <w:rsid w:val="00980140"/>
    <w:rsid w:val="009812E9"/>
    <w:rsid w:val="009818E9"/>
    <w:rsid w:val="0098287C"/>
    <w:rsid w:val="009838B9"/>
    <w:rsid w:val="00984906"/>
    <w:rsid w:val="00985F02"/>
    <w:rsid w:val="00985FC4"/>
    <w:rsid w:val="00986213"/>
    <w:rsid w:val="009864C0"/>
    <w:rsid w:val="00987255"/>
    <w:rsid w:val="00990F8E"/>
    <w:rsid w:val="00992882"/>
    <w:rsid w:val="00992D81"/>
    <w:rsid w:val="00992F5C"/>
    <w:rsid w:val="0099471B"/>
    <w:rsid w:val="009965BE"/>
    <w:rsid w:val="009A0DB8"/>
    <w:rsid w:val="009A0EAC"/>
    <w:rsid w:val="009A1BAF"/>
    <w:rsid w:val="009A1F9E"/>
    <w:rsid w:val="009A408C"/>
    <w:rsid w:val="009A4819"/>
    <w:rsid w:val="009A4DCF"/>
    <w:rsid w:val="009A6874"/>
    <w:rsid w:val="009A77BF"/>
    <w:rsid w:val="009A7D98"/>
    <w:rsid w:val="009B02C8"/>
    <w:rsid w:val="009B249B"/>
    <w:rsid w:val="009B2B99"/>
    <w:rsid w:val="009B432D"/>
    <w:rsid w:val="009B6A16"/>
    <w:rsid w:val="009B6ADE"/>
    <w:rsid w:val="009B711A"/>
    <w:rsid w:val="009B7CD3"/>
    <w:rsid w:val="009C10EA"/>
    <w:rsid w:val="009C167B"/>
    <w:rsid w:val="009C2DD4"/>
    <w:rsid w:val="009C3888"/>
    <w:rsid w:val="009C39DF"/>
    <w:rsid w:val="009C3CBA"/>
    <w:rsid w:val="009C4AD6"/>
    <w:rsid w:val="009C55AA"/>
    <w:rsid w:val="009C580A"/>
    <w:rsid w:val="009C646A"/>
    <w:rsid w:val="009C6C04"/>
    <w:rsid w:val="009C6E56"/>
    <w:rsid w:val="009C7DD4"/>
    <w:rsid w:val="009D0032"/>
    <w:rsid w:val="009D08D6"/>
    <w:rsid w:val="009D0F3B"/>
    <w:rsid w:val="009D0F5D"/>
    <w:rsid w:val="009D28DA"/>
    <w:rsid w:val="009D2C44"/>
    <w:rsid w:val="009D3E30"/>
    <w:rsid w:val="009D46E9"/>
    <w:rsid w:val="009D5FE8"/>
    <w:rsid w:val="009D7066"/>
    <w:rsid w:val="009E2D70"/>
    <w:rsid w:val="009E3491"/>
    <w:rsid w:val="009E3740"/>
    <w:rsid w:val="009E5404"/>
    <w:rsid w:val="009F0DFF"/>
    <w:rsid w:val="009F13AE"/>
    <w:rsid w:val="009F1540"/>
    <w:rsid w:val="009F3F41"/>
    <w:rsid w:val="009F46C7"/>
    <w:rsid w:val="009F520F"/>
    <w:rsid w:val="009F535B"/>
    <w:rsid w:val="009F6848"/>
    <w:rsid w:val="009F6BE9"/>
    <w:rsid w:val="009F6F3A"/>
    <w:rsid w:val="00A00574"/>
    <w:rsid w:val="00A008A5"/>
    <w:rsid w:val="00A01B23"/>
    <w:rsid w:val="00A01B7B"/>
    <w:rsid w:val="00A02A4B"/>
    <w:rsid w:val="00A03122"/>
    <w:rsid w:val="00A031C7"/>
    <w:rsid w:val="00A0387B"/>
    <w:rsid w:val="00A048FF"/>
    <w:rsid w:val="00A05F91"/>
    <w:rsid w:val="00A060B9"/>
    <w:rsid w:val="00A060C2"/>
    <w:rsid w:val="00A06882"/>
    <w:rsid w:val="00A069C9"/>
    <w:rsid w:val="00A071DB"/>
    <w:rsid w:val="00A07AA2"/>
    <w:rsid w:val="00A1000B"/>
    <w:rsid w:val="00A1005B"/>
    <w:rsid w:val="00A10288"/>
    <w:rsid w:val="00A10B1A"/>
    <w:rsid w:val="00A133DE"/>
    <w:rsid w:val="00A134B7"/>
    <w:rsid w:val="00A134DB"/>
    <w:rsid w:val="00A13ABC"/>
    <w:rsid w:val="00A148DE"/>
    <w:rsid w:val="00A1497B"/>
    <w:rsid w:val="00A1514A"/>
    <w:rsid w:val="00A15FDE"/>
    <w:rsid w:val="00A164BA"/>
    <w:rsid w:val="00A168C9"/>
    <w:rsid w:val="00A16D77"/>
    <w:rsid w:val="00A20368"/>
    <w:rsid w:val="00A214EE"/>
    <w:rsid w:val="00A22244"/>
    <w:rsid w:val="00A22F19"/>
    <w:rsid w:val="00A23394"/>
    <w:rsid w:val="00A24A22"/>
    <w:rsid w:val="00A24AB7"/>
    <w:rsid w:val="00A252E9"/>
    <w:rsid w:val="00A25808"/>
    <w:rsid w:val="00A30509"/>
    <w:rsid w:val="00A30F65"/>
    <w:rsid w:val="00A310F3"/>
    <w:rsid w:val="00A316C6"/>
    <w:rsid w:val="00A31EEB"/>
    <w:rsid w:val="00A31F2B"/>
    <w:rsid w:val="00A32019"/>
    <w:rsid w:val="00A321B3"/>
    <w:rsid w:val="00A324CE"/>
    <w:rsid w:val="00A33997"/>
    <w:rsid w:val="00A35482"/>
    <w:rsid w:val="00A35F2E"/>
    <w:rsid w:val="00A35F61"/>
    <w:rsid w:val="00A36685"/>
    <w:rsid w:val="00A40D4C"/>
    <w:rsid w:val="00A41D83"/>
    <w:rsid w:val="00A4273F"/>
    <w:rsid w:val="00A42AA0"/>
    <w:rsid w:val="00A43B3C"/>
    <w:rsid w:val="00A444ED"/>
    <w:rsid w:val="00A446AF"/>
    <w:rsid w:val="00A4579A"/>
    <w:rsid w:val="00A46257"/>
    <w:rsid w:val="00A47CD8"/>
    <w:rsid w:val="00A50746"/>
    <w:rsid w:val="00A50A6C"/>
    <w:rsid w:val="00A5122B"/>
    <w:rsid w:val="00A541B1"/>
    <w:rsid w:val="00A55C12"/>
    <w:rsid w:val="00A55E7A"/>
    <w:rsid w:val="00A57685"/>
    <w:rsid w:val="00A603C2"/>
    <w:rsid w:val="00A615D3"/>
    <w:rsid w:val="00A62261"/>
    <w:rsid w:val="00A62B36"/>
    <w:rsid w:val="00A63180"/>
    <w:rsid w:val="00A6386D"/>
    <w:rsid w:val="00A64628"/>
    <w:rsid w:val="00A655C6"/>
    <w:rsid w:val="00A65CFF"/>
    <w:rsid w:val="00A66A8A"/>
    <w:rsid w:val="00A67536"/>
    <w:rsid w:val="00A67FD5"/>
    <w:rsid w:val="00A71E88"/>
    <w:rsid w:val="00A75A75"/>
    <w:rsid w:val="00A7643B"/>
    <w:rsid w:val="00A768C8"/>
    <w:rsid w:val="00A819F3"/>
    <w:rsid w:val="00A82F86"/>
    <w:rsid w:val="00A82F90"/>
    <w:rsid w:val="00A8327A"/>
    <w:rsid w:val="00A841F9"/>
    <w:rsid w:val="00A849B9"/>
    <w:rsid w:val="00A85419"/>
    <w:rsid w:val="00A85E1F"/>
    <w:rsid w:val="00A86410"/>
    <w:rsid w:val="00A869C5"/>
    <w:rsid w:val="00A87377"/>
    <w:rsid w:val="00A87EEA"/>
    <w:rsid w:val="00A91432"/>
    <w:rsid w:val="00A91D52"/>
    <w:rsid w:val="00A92525"/>
    <w:rsid w:val="00A9345B"/>
    <w:rsid w:val="00A93847"/>
    <w:rsid w:val="00A95762"/>
    <w:rsid w:val="00A9596C"/>
    <w:rsid w:val="00A95B13"/>
    <w:rsid w:val="00AA0843"/>
    <w:rsid w:val="00AA089B"/>
    <w:rsid w:val="00AA0EE6"/>
    <w:rsid w:val="00AA235A"/>
    <w:rsid w:val="00AA24D8"/>
    <w:rsid w:val="00AA3EB5"/>
    <w:rsid w:val="00AA3F96"/>
    <w:rsid w:val="00AA45C2"/>
    <w:rsid w:val="00AA4D8B"/>
    <w:rsid w:val="00AA5260"/>
    <w:rsid w:val="00AA5452"/>
    <w:rsid w:val="00AA62F1"/>
    <w:rsid w:val="00AA6EE7"/>
    <w:rsid w:val="00AA7409"/>
    <w:rsid w:val="00AB051F"/>
    <w:rsid w:val="00AB07DF"/>
    <w:rsid w:val="00AB0841"/>
    <w:rsid w:val="00AB0FDD"/>
    <w:rsid w:val="00AB1D70"/>
    <w:rsid w:val="00AB23B4"/>
    <w:rsid w:val="00AB2937"/>
    <w:rsid w:val="00AB44BE"/>
    <w:rsid w:val="00AB680D"/>
    <w:rsid w:val="00AB6820"/>
    <w:rsid w:val="00AC0E86"/>
    <w:rsid w:val="00AC516A"/>
    <w:rsid w:val="00AC62B1"/>
    <w:rsid w:val="00AC6395"/>
    <w:rsid w:val="00AC6802"/>
    <w:rsid w:val="00AC6814"/>
    <w:rsid w:val="00AC68EC"/>
    <w:rsid w:val="00AD0C8F"/>
    <w:rsid w:val="00AD13FD"/>
    <w:rsid w:val="00AD1608"/>
    <w:rsid w:val="00AD16B6"/>
    <w:rsid w:val="00AD20B2"/>
    <w:rsid w:val="00AD3E69"/>
    <w:rsid w:val="00AD402F"/>
    <w:rsid w:val="00AD622D"/>
    <w:rsid w:val="00AD6233"/>
    <w:rsid w:val="00AD6454"/>
    <w:rsid w:val="00AD69E5"/>
    <w:rsid w:val="00AD6E3C"/>
    <w:rsid w:val="00AD70FC"/>
    <w:rsid w:val="00AE0AC2"/>
    <w:rsid w:val="00AE0B07"/>
    <w:rsid w:val="00AE22BE"/>
    <w:rsid w:val="00AE257A"/>
    <w:rsid w:val="00AE2DB8"/>
    <w:rsid w:val="00AE37CB"/>
    <w:rsid w:val="00AE5042"/>
    <w:rsid w:val="00AE565E"/>
    <w:rsid w:val="00AE6172"/>
    <w:rsid w:val="00AE65F9"/>
    <w:rsid w:val="00AE7210"/>
    <w:rsid w:val="00AE72BF"/>
    <w:rsid w:val="00AE7C0B"/>
    <w:rsid w:val="00AF03A1"/>
    <w:rsid w:val="00AF266A"/>
    <w:rsid w:val="00AF457F"/>
    <w:rsid w:val="00AF5097"/>
    <w:rsid w:val="00AF5499"/>
    <w:rsid w:val="00AF5B5B"/>
    <w:rsid w:val="00AF5E3C"/>
    <w:rsid w:val="00AF60EA"/>
    <w:rsid w:val="00AF627F"/>
    <w:rsid w:val="00AF6780"/>
    <w:rsid w:val="00B00D5B"/>
    <w:rsid w:val="00B00FDC"/>
    <w:rsid w:val="00B01E36"/>
    <w:rsid w:val="00B01F2D"/>
    <w:rsid w:val="00B026F2"/>
    <w:rsid w:val="00B027D1"/>
    <w:rsid w:val="00B030E7"/>
    <w:rsid w:val="00B037A8"/>
    <w:rsid w:val="00B03AE1"/>
    <w:rsid w:val="00B04FE8"/>
    <w:rsid w:val="00B0500E"/>
    <w:rsid w:val="00B060B3"/>
    <w:rsid w:val="00B06300"/>
    <w:rsid w:val="00B06EA2"/>
    <w:rsid w:val="00B07576"/>
    <w:rsid w:val="00B07874"/>
    <w:rsid w:val="00B102DE"/>
    <w:rsid w:val="00B10AFA"/>
    <w:rsid w:val="00B10BAD"/>
    <w:rsid w:val="00B10DBD"/>
    <w:rsid w:val="00B12909"/>
    <w:rsid w:val="00B12BD3"/>
    <w:rsid w:val="00B12C60"/>
    <w:rsid w:val="00B1608E"/>
    <w:rsid w:val="00B16F3A"/>
    <w:rsid w:val="00B171A6"/>
    <w:rsid w:val="00B1728F"/>
    <w:rsid w:val="00B17865"/>
    <w:rsid w:val="00B17BDD"/>
    <w:rsid w:val="00B20230"/>
    <w:rsid w:val="00B20AF9"/>
    <w:rsid w:val="00B21036"/>
    <w:rsid w:val="00B21471"/>
    <w:rsid w:val="00B21518"/>
    <w:rsid w:val="00B21C22"/>
    <w:rsid w:val="00B21C88"/>
    <w:rsid w:val="00B222BB"/>
    <w:rsid w:val="00B276F2"/>
    <w:rsid w:val="00B27868"/>
    <w:rsid w:val="00B30916"/>
    <w:rsid w:val="00B317E6"/>
    <w:rsid w:val="00B3378D"/>
    <w:rsid w:val="00B34680"/>
    <w:rsid w:val="00B34D23"/>
    <w:rsid w:val="00B356E1"/>
    <w:rsid w:val="00B36A6D"/>
    <w:rsid w:val="00B37589"/>
    <w:rsid w:val="00B37666"/>
    <w:rsid w:val="00B37730"/>
    <w:rsid w:val="00B37891"/>
    <w:rsid w:val="00B40081"/>
    <w:rsid w:val="00B4012B"/>
    <w:rsid w:val="00B40325"/>
    <w:rsid w:val="00B408FD"/>
    <w:rsid w:val="00B42A8C"/>
    <w:rsid w:val="00B4307C"/>
    <w:rsid w:val="00B43327"/>
    <w:rsid w:val="00B44853"/>
    <w:rsid w:val="00B44F57"/>
    <w:rsid w:val="00B460E4"/>
    <w:rsid w:val="00B47F34"/>
    <w:rsid w:val="00B507C3"/>
    <w:rsid w:val="00B508DB"/>
    <w:rsid w:val="00B50A15"/>
    <w:rsid w:val="00B50AF4"/>
    <w:rsid w:val="00B51C74"/>
    <w:rsid w:val="00B51EA1"/>
    <w:rsid w:val="00B55299"/>
    <w:rsid w:val="00B55E61"/>
    <w:rsid w:val="00B55E86"/>
    <w:rsid w:val="00B60AAA"/>
    <w:rsid w:val="00B60D73"/>
    <w:rsid w:val="00B62978"/>
    <w:rsid w:val="00B63400"/>
    <w:rsid w:val="00B63934"/>
    <w:rsid w:val="00B64472"/>
    <w:rsid w:val="00B669E1"/>
    <w:rsid w:val="00B67E35"/>
    <w:rsid w:val="00B72958"/>
    <w:rsid w:val="00B73D2F"/>
    <w:rsid w:val="00B73F85"/>
    <w:rsid w:val="00B74212"/>
    <w:rsid w:val="00B7499D"/>
    <w:rsid w:val="00B76870"/>
    <w:rsid w:val="00B76BCF"/>
    <w:rsid w:val="00B76EBE"/>
    <w:rsid w:val="00B772B1"/>
    <w:rsid w:val="00B8027A"/>
    <w:rsid w:val="00B812CF"/>
    <w:rsid w:val="00B81389"/>
    <w:rsid w:val="00B81879"/>
    <w:rsid w:val="00B8202D"/>
    <w:rsid w:val="00B8302B"/>
    <w:rsid w:val="00B83977"/>
    <w:rsid w:val="00B83D3E"/>
    <w:rsid w:val="00B86350"/>
    <w:rsid w:val="00B86D9A"/>
    <w:rsid w:val="00B874F8"/>
    <w:rsid w:val="00B8789F"/>
    <w:rsid w:val="00B907EB"/>
    <w:rsid w:val="00B91184"/>
    <w:rsid w:val="00B916B1"/>
    <w:rsid w:val="00B91E1F"/>
    <w:rsid w:val="00B93B2E"/>
    <w:rsid w:val="00B949BD"/>
    <w:rsid w:val="00B94FE6"/>
    <w:rsid w:val="00B9593D"/>
    <w:rsid w:val="00B96AA2"/>
    <w:rsid w:val="00B96C14"/>
    <w:rsid w:val="00BA03E1"/>
    <w:rsid w:val="00BA1B93"/>
    <w:rsid w:val="00BA20DE"/>
    <w:rsid w:val="00BA414B"/>
    <w:rsid w:val="00BA4359"/>
    <w:rsid w:val="00BA4AB7"/>
    <w:rsid w:val="00BA57DF"/>
    <w:rsid w:val="00BA5C1C"/>
    <w:rsid w:val="00BA626B"/>
    <w:rsid w:val="00BA6A65"/>
    <w:rsid w:val="00BA7261"/>
    <w:rsid w:val="00BA74A6"/>
    <w:rsid w:val="00BB06E6"/>
    <w:rsid w:val="00BB0907"/>
    <w:rsid w:val="00BB0922"/>
    <w:rsid w:val="00BB0BEF"/>
    <w:rsid w:val="00BB0D17"/>
    <w:rsid w:val="00BB0DEC"/>
    <w:rsid w:val="00BB1522"/>
    <w:rsid w:val="00BB1E47"/>
    <w:rsid w:val="00BB1E4A"/>
    <w:rsid w:val="00BB2464"/>
    <w:rsid w:val="00BB2A40"/>
    <w:rsid w:val="00BB40F5"/>
    <w:rsid w:val="00BB431F"/>
    <w:rsid w:val="00BB4EAB"/>
    <w:rsid w:val="00BB502C"/>
    <w:rsid w:val="00BB58BD"/>
    <w:rsid w:val="00BB6849"/>
    <w:rsid w:val="00BB6EF2"/>
    <w:rsid w:val="00BB6FC1"/>
    <w:rsid w:val="00BB770D"/>
    <w:rsid w:val="00BC3D7E"/>
    <w:rsid w:val="00BC637F"/>
    <w:rsid w:val="00BC692C"/>
    <w:rsid w:val="00BC7586"/>
    <w:rsid w:val="00BD01B0"/>
    <w:rsid w:val="00BD0528"/>
    <w:rsid w:val="00BD22FC"/>
    <w:rsid w:val="00BD33A2"/>
    <w:rsid w:val="00BD3A61"/>
    <w:rsid w:val="00BD429C"/>
    <w:rsid w:val="00BD55BE"/>
    <w:rsid w:val="00BD640B"/>
    <w:rsid w:val="00BD65AA"/>
    <w:rsid w:val="00BD703E"/>
    <w:rsid w:val="00BD7297"/>
    <w:rsid w:val="00BD7BD1"/>
    <w:rsid w:val="00BE0DBC"/>
    <w:rsid w:val="00BE0E7D"/>
    <w:rsid w:val="00BE2C94"/>
    <w:rsid w:val="00BE33A2"/>
    <w:rsid w:val="00BE3650"/>
    <w:rsid w:val="00BE3AE6"/>
    <w:rsid w:val="00BE3CBF"/>
    <w:rsid w:val="00BE48E3"/>
    <w:rsid w:val="00BE4AB3"/>
    <w:rsid w:val="00BE62EF"/>
    <w:rsid w:val="00BE65E0"/>
    <w:rsid w:val="00BE6E26"/>
    <w:rsid w:val="00BE6EE9"/>
    <w:rsid w:val="00BF176F"/>
    <w:rsid w:val="00BF184C"/>
    <w:rsid w:val="00BF2469"/>
    <w:rsid w:val="00BF3E80"/>
    <w:rsid w:val="00BF3EEC"/>
    <w:rsid w:val="00BF4D26"/>
    <w:rsid w:val="00BF50D0"/>
    <w:rsid w:val="00BF5A8E"/>
    <w:rsid w:val="00BF5D46"/>
    <w:rsid w:val="00C00656"/>
    <w:rsid w:val="00C0095E"/>
    <w:rsid w:val="00C00ABC"/>
    <w:rsid w:val="00C02F1D"/>
    <w:rsid w:val="00C033B8"/>
    <w:rsid w:val="00C0343C"/>
    <w:rsid w:val="00C034E4"/>
    <w:rsid w:val="00C038DC"/>
    <w:rsid w:val="00C03B80"/>
    <w:rsid w:val="00C03DDC"/>
    <w:rsid w:val="00C04BAD"/>
    <w:rsid w:val="00C062E1"/>
    <w:rsid w:val="00C06EF9"/>
    <w:rsid w:val="00C10511"/>
    <w:rsid w:val="00C10734"/>
    <w:rsid w:val="00C1106C"/>
    <w:rsid w:val="00C1201D"/>
    <w:rsid w:val="00C12D86"/>
    <w:rsid w:val="00C12E57"/>
    <w:rsid w:val="00C13451"/>
    <w:rsid w:val="00C140FA"/>
    <w:rsid w:val="00C14E50"/>
    <w:rsid w:val="00C16CDA"/>
    <w:rsid w:val="00C17D3F"/>
    <w:rsid w:val="00C20B97"/>
    <w:rsid w:val="00C21D82"/>
    <w:rsid w:val="00C22B0C"/>
    <w:rsid w:val="00C23325"/>
    <w:rsid w:val="00C24D3B"/>
    <w:rsid w:val="00C24F07"/>
    <w:rsid w:val="00C25BA0"/>
    <w:rsid w:val="00C26DC0"/>
    <w:rsid w:val="00C27DD8"/>
    <w:rsid w:val="00C27E69"/>
    <w:rsid w:val="00C3035B"/>
    <w:rsid w:val="00C30516"/>
    <w:rsid w:val="00C30CAB"/>
    <w:rsid w:val="00C336D3"/>
    <w:rsid w:val="00C3433E"/>
    <w:rsid w:val="00C3438F"/>
    <w:rsid w:val="00C34D6F"/>
    <w:rsid w:val="00C34DA3"/>
    <w:rsid w:val="00C34F71"/>
    <w:rsid w:val="00C362E7"/>
    <w:rsid w:val="00C3709E"/>
    <w:rsid w:val="00C37251"/>
    <w:rsid w:val="00C374B9"/>
    <w:rsid w:val="00C378CB"/>
    <w:rsid w:val="00C379EE"/>
    <w:rsid w:val="00C402B6"/>
    <w:rsid w:val="00C403D0"/>
    <w:rsid w:val="00C40CA6"/>
    <w:rsid w:val="00C40F71"/>
    <w:rsid w:val="00C42DCC"/>
    <w:rsid w:val="00C43CEB"/>
    <w:rsid w:val="00C43EAC"/>
    <w:rsid w:val="00C44938"/>
    <w:rsid w:val="00C45D5C"/>
    <w:rsid w:val="00C46A4F"/>
    <w:rsid w:val="00C46C91"/>
    <w:rsid w:val="00C46E3A"/>
    <w:rsid w:val="00C51DF3"/>
    <w:rsid w:val="00C52EB7"/>
    <w:rsid w:val="00C5331A"/>
    <w:rsid w:val="00C548B9"/>
    <w:rsid w:val="00C55090"/>
    <w:rsid w:val="00C558F7"/>
    <w:rsid w:val="00C5766A"/>
    <w:rsid w:val="00C626BE"/>
    <w:rsid w:val="00C6301A"/>
    <w:rsid w:val="00C64086"/>
    <w:rsid w:val="00C64317"/>
    <w:rsid w:val="00C64361"/>
    <w:rsid w:val="00C64606"/>
    <w:rsid w:val="00C64FEE"/>
    <w:rsid w:val="00C66CCD"/>
    <w:rsid w:val="00C7283B"/>
    <w:rsid w:val="00C72CFD"/>
    <w:rsid w:val="00C72E45"/>
    <w:rsid w:val="00C73F8A"/>
    <w:rsid w:val="00C7439B"/>
    <w:rsid w:val="00C74AEC"/>
    <w:rsid w:val="00C74BE2"/>
    <w:rsid w:val="00C76D6A"/>
    <w:rsid w:val="00C77794"/>
    <w:rsid w:val="00C80182"/>
    <w:rsid w:val="00C814A1"/>
    <w:rsid w:val="00C81606"/>
    <w:rsid w:val="00C8318B"/>
    <w:rsid w:val="00C83509"/>
    <w:rsid w:val="00C838B4"/>
    <w:rsid w:val="00C83A80"/>
    <w:rsid w:val="00C86614"/>
    <w:rsid w:val="00C8770F"/>
    <w:rsid w:val="00C90568"/>
    <w:rsid w:val="00C907F7"/>
    <w:rsid w:val="00C91B43"/>
    <w:rsid w:val="00C91F68"/>
    <w:rsid w:val="00C93B1C"/>
    <w:rsid w:val="00C946CE"/>
    <w:rsid w:val="00C96B10"/>
    <w:rsid w:val="00C977A7"/>
    <w:rsid w:val="00CA0D63"/>
    <w:rsid w:val="00CA1CEA"/>
    <w:rsid w:val="00CA33A7"/>
    <w:rsid w:val="00CA3544"/>
    <w:rsid w:val="00CA3AAF"/>
    <w:rsid w:val="00CA4443"/>
    <w:rsid w:val="00CA59B9"/>
    <w:rsid w:val="00CA65BE"/>
    <w:rsid w:val="00CA6905"/>
    <w:rsid w:val="00CA7107"/>
    <w:rsid w:val="00CA728E"/>
    <w:rsid w:val="00CB0AA6"/>
    <w:rsid w:val="00CB2E9C"/>
    <w:rsid w:val="00CB3229"/>
    <w:rsid w:val="00CB41C2"/>
    <w:rsid w:val="00CB516E"/>
    <w:rsid w:val="00CB5660"/>
    <w:rsid w:val="00CB5C3B"/>
    <w:rsid w:val="00CB5D84"/>
    <w:rsid w:val="00CB67C6"/>
    <w:rsid w:val="00CB74DC"/>
    <w:rsid w:val="00CB7CEA"/>
    <w:rsid w:val="00CC000F"/>
    <w:rsid w:val="00CC17F5"/>
    <w:rsid w:val="00CC1FCF"/>
    <w:rsid w:val="00CC2521"/>
    <w:rsid w:val="00CC28E8"/>
    <w:rsid w:val="00CC75E6"/>
    <w:rsid w:val="00CC79E0"/>
    <w:rsid w:val="00CC7B2C"/>
    <w:rsid w:val="00CC7C3F"/>
    <w:rsid w:val="00CD02B9"/>
    <w:rsid w:val="00CD071F"/>
    <w:rsid w:val="00CD0F34"/>
    <w:rsid w:val="00CD38E7"/>
    <w:rsid w:val="00CD4530"/>
    <w:rsid w:val="00CD476F"/>
    <w:rsid w:val="00CD5C84"/>
    <w:rsid w:val="00CD7E19"/>
    <w:rsid w:val="00CE25A9"/>
    <w:rsid w:val="00CE337F"/>
    <w:rsid w:val="00CE3AA4"/>
    <w:rsid w:val="00CE40F2"/>
    <w:rsid w:val="00CE493D"/>
    <w:rsid w:val="00CE4BB1"/>
    <w:rsid w:val="00CE4EF9"/>
    <w:rsid w:val="00CE5455"/>
    <w:rsid w:val="00CE58D4"/>
    <w:rsid w:val="00CE620F"/>
    <w:rsid w:val="00CE62E5"/>
    <w:rsid w:val="00CE72E0"/>
    <w:rsid w:val="00CF0D78"/>
    <w:rsid w:val="00CF1276"/>
    <w:rsid w:val="00CF2FC4"/>
    <w:rsid w:val="00CF3A48"/>
    <w:rsid w:val="00CF3CB8"/>
    <w:rsid w:val="00CF4B25"/>
    <w:rsid w:val="00CF54D5"/>
    <w:rsid w:val="00CF5548"/>
    <w:rsid w:val="00CF5B68"/>
    <w:rsid w:val="00CF6480"/>
    <w:rsid w:val="00CF6ED7"/>
    <w:rsid w:val="00CF76A5"/>
    <w:rsid w:val="00CF7BC5"/>
    <w:rsid w:val="00CF7E91"/>
    <w:rsid w:val="00D00041"/>
    <w:rsid w:val="00D010B2"/>
    <w:rsid w:val="00D014CB"/>
    <w:rsid w:val="00D01634"/>
    <w:rsid w:val="00D0199F"/>
    <w:rsid w:val="00D02A5A"/>
    <w:rsid w:val="00D02F40"/>
    <w:rsid w:val="00D0357D"/>
    <w:rsid w:val="00D03A09"/>
    <w:rsid w:val="00D042A2"/>
    <w:rsid w:val="00D063BE"/>
    <w:rsid w:val="00D0702C"/>
    <w:rsid w:val="00D077E1"/>
    <w:rsid w:val="00D07859"/>
    <w:rsid w:val="00D1274F"/>
    <w:rsid w:val="00D14221"/>
    <w:rsid w:val="00D14F9E"/>
    <w:rsid w:val="00D1571D"/>
    <w:rsid w:val="00D161A9"/>
    <w:rsid w:val="00D16C65"/>
    <w:rsid w:val="00D2009B"/>
    <w:rsid w:val="00D2040B"/>
    <w:rsid w:val="00D21CB6"/>
    <w:rsid w:val="00D2203F"/>
    <w:rsid w:val="00D2232A"/>
    <w:rsid w:val="00D223DF"/>
    <w:rsid w:val="00D22EFA"/>
    <w:rsid w:val="00D23BA4"/>
    <w:rsid w:val="00D24491"/>
    <w:rsid w:val="00D2538F"/>
    <w:rsid w:val="00D25706"/>
    <w:rsid w:val="00D25C2D"/>
    <w:rsid w:val="00D26691"/>
    <w:rsid w:val="00D27EFC"/>
    <w:rsid w:val="00D305B2"/>
    <w:rsid w:val="00D30915"/>
    <w:rsid w:val="00D3161B"/>
    <w:rsid w:val="00D31955"/>
    <w:rsid w:val="00D31BA7"/>
    <w:rsid w:val="00D3303E"/>
    <w:rsid w:val="00D33900"/>
    <w:rsid w:val="00D34146"/>
    <w:rsid w:val="00D349D8"/>
    <w:rsid w:val="00D365C1"/>
    <w:rsid w:val="00D367B9"/>
    <w:rsid w:val="00D42BEC"/>
    <w:rsid w:val="00D432BE"/>
    <w:rsid w:val="00D44757"/>
    <w:rsid w:val="00D4583D"/>
    <w:rsid w:val="00D46A7A"/>
    <w:rsid w:val="00D46C18"/>
    <w:rsid w:val="00D47FE7"/>
    <w:rsid w:val="00D50C84"/>
    <w:rsid w:val="00D516D4"/>
    <w:rsid w:val="00D5238C"/>
    <w:rsid w:val="00D53D3A"/>
    <w:rsid w:val="00D56443"/>
    <w:rsid w:val="00D56796"/>
    <w:rsid w:val="00D56F83"/>
    <w:rsid w:val="00D5717D"/>
    <w:rsid w:val="00D573D2"/>
    <w:rsid w:val="00D57970"/>
    <w:rsid w:val="00D62444"/>
    <w:rsid w:val="00D6430B"/>
    <w:rsid w:val="00D64E19"/>
    <w:rsid w:val="00D665DC"/>
    <w:rsid w:val="00D66A9F"/>
    <w:rsid w:val="00D66B39"/>
    <w:rsid w:val="00D67740"/>
    <w:rsid w:val="00D6781F"/>
    <w:rsid w:val="00D67F7A"/>
    <w:rsid w:val="00D703CF"/>
    <w:rsid w:val="00D710C8"/>
    <w:rsid w:val="00D71CD9"/>
    <w:rsid w:val="00D7305A"/>
    <w:rsid w:val="00D73E2B"/>
    <w:rsid w:val="00D74C9F"/>
    <w:rsid w:val="00D751B4"/>
    <w:rsid w:val="00D75DB6"/>
    <w:rsid w:val="00D76A09"/>
    <w:rsid w:val="00D80DAB"/>
    <w:rsid w:val="00D80E12"/>
    <w:rsid w:val="00D82321"/>
    <w:rsid w:val="00D8575F"/>
    <w:rsid w:val="00D86124"/>
    <w:rsid w:val="00D86EFC"/>
    <w:rsid w:val="00D87436"/>
    <w:rsid w:val="00D92EE6"/>
    <w:rsid w:val="00D931C4"/>
    <w:rsid w:val="00D93533"/>
    <w:rsid w:val="00D94266"/>
    <w:rsid w:val="00D95572"/>
    <w:rsid w:val="00D959B6"/>
    <w:rsid w:val="00D9727F"/>
    <w:rsid w:val="00D97747"/>
    <w:rsid w:val="00DA12EB"/>
    <w:rsid w:val="00DA4086"/>
    <w:rsid w:val="00DA481C"/>
    <w:rsid w:val="00DA64E9"/>
    <w:rsid w:val="00DA6B11"/>
    <w:rsid w:val="00DA7229"/>
    <w:rsid w:val="00DA7D4B"/>
    <w:rsid w:val="00DA7EA6"/>
    <w:rsid w:val="00DB0504"/>
    <w:rsid w:val="00DB0687"/>
    <w:rsid w:val="00DB0D1E"/>
    <w:rsid w:val="00DB19B8"/>
    <w:rsid w:val="00DB360A"/>
    <w:rsid w:val="00DB48A6"/>
    <w:rsid w:val="00DB4BA8"/>
    <w:rsid w:val="00DB4FBB"/>
    <w:rsid w:val="00DB6833"/>
    <w:rsid w:val="00DB7783"/>
    <w:rsid w:val="00DB793F"/>
    <w:rsid w:val="00DB7EB2"/>
    <w:rsid w:val="00DC2891"/>
    <w:rsid w:val="00DC30AE"/>
    <w:rsid w:val="00DC363F"/>
    <w:rsid w:val="00DC36DC"/>
    <w:rsid w:val="00DC4259"/>
    <w:rsid w:val="00DC6154"/>
    <w:rsid w:val="00DC7B88"/>
    <w:rsid w:val="00DC7F4F"/>
    <w:rsid w:val="00DD0B57"/>
    <w:rsid w:val="00DD11AC"/>
    <w:rsid w:val="00DD178C"/>
    <w:rsid w:val="00DD1907"/>
    <w:rsid w:val="00DD3B00"/>
    <w:rsid w:val="00DD726E"/>
    <w:rsid w:val="00DD7B66"/>
    <w:rsid w:val="00DE04D9"/>
    <w:rsid w:val="00DE099B"/>
    <w:rsid w:val="00DE15BA"/>
    <w:rsid w:val="00DE18B8"/>
    <w:rsid w:val="00DE3DB8"/>
    <w:rsid w:val="00DE472F"/>
    <w:rsid w:val="00DE5258"/>
    <w:rsid w:val="00DE5599"/>
    <w:rsid w:val="00DE6906"/>
    <w:rsid w:val="00DE7599"/>
    <w:rsid w:val="00DE7701"/>
    <w:rsid w:val="00DF0643"/>
    <w:rsid w:val="00DF1A31"/>
    <w:rsid w:val="00DF1A46"/>
    <w:rsid w:val="00DF1D25"/>
    <w:rsid w:val="00DF242B"/>
    <w:rsid w:val="00DF3461"/>
    <w:rsid w:val="00DF4364"/>
    <w:rsid w:val="00DF482E"/>
    <w:rsid w:val="00DF65E8"/>
    <w:rsid w:val="00DF6F97"/>
    <w:rsid w:val="00E00C39"/>
    <w:rsid w:val="00E00F7F"/>
    <w:rsid w:val="00E01342"/>
    <w:rsid w:val="00E014B0"/>
    <w:rsid w:val="00E02E4E"/>
    <w:rsid w:val="00E040BE"/>
    <w:rsid w:val="00E04BBE"/>
    <w:rsid w:val="00E06145"/>
    <w:rsid w:val="00E069B3"/>
    <w:rsid w:val="00E06DA7"/>
    <w:rsid w:val="00E072EE"/>
    <w:rsid w:val="00E10493"/>
    <w:rsid w:val="00E11DCD"/>
    <w:rsid w:val="00E13465"/>
    <w:rsid w:val="00E13538"/>
    <w:rsid w:val="00E1365B"/>
    <w:rsid w:val="00E13874"/>
    <w:rsid w:val="00E13B0E"/>
    <w:rsid w:val="00E14734"/>
    <w:rsid w:val="00E15C42"/>
    <w:rsid w:val="00E163E6"/>
    <w:rsid w:val="00E17BCA"/>
    <w:rsid w:val="00E20202"/>
    <w:rsid w:val="00E20866"/>
    <w:rsid w:val="00E20C12"/>
    <w:rsid w:val="00E215E6"/>
    <w:rsid w:val="00E21D63"/>
    <w:rsid w:val="00E2259A"/>
    <w:rsid w:val="00E22B5C"/>
    <w:rsid w:val="00E22FB9"/>
    <w:rsid w:val="00E2412A"/>
    <w:rsid w:val="00E246B1"/>
    <w:rsid w:val="00E24D21"/>
    <w:rsid w:val="00E257D6"/>
    <w:rsid w:val="00E25FBA"/>
    <w:rsid w:val="00E26BFF"/>
    <w:rsid w:val="00E27C04"/>
    <w:rsid w:val="00E27E55"/>
    <w:rsid w:val="00E27F8D"/>
    <w:rsid w:val="00E30753"/>
    <w:rsid w:val="00E30AE9"/>
    <w:rsid w:val="00E30B40"/>
    <w:rsid w:val="00E31A95"/>
    <w:rsid w:val="00E32A63"/>
    <w:rsid w:val="00E32D6C"/>
    <w:rsid w:val="00E334BB"/>
    <w:rsid w:val="00E33633"/>
    <w:rsid w:val="00E339E0"/>
    <w:rsid w:val="00E35144"/>
    <w:rsid w:val="00E35FF0"/>
    <w:rsid w:val="00E363F5"/>
    <w:rsid w:val="00E364EA"/>
    <w:rsid w:val="00E368D3"/>
    <w:rsid w:val="00E3781E"/>
    <w:rsid w:val="00E37F1C"/>
    <w:rsid w:val="00E40247"/>
    <w:rsid w:val="00E420F9"/>
    <w:rsid w:val="00E43CD2"/>
    <w:rsid w:val="00E442F8"/>
    <w:rsid w:val="00E460FE"/>
    <w:rsid w:val="00E46203"/>
    <w:rsid w:val="00E4787F"/>
    <w:rsid w:val="00E5005E"/>
    <w:rsid w:val="00E50759"/>
    <w:rsid w:val="00E50F85"/>
    <w:rsid w:val="00E5243B"/>
    <w:rsid w:val="00E54AB3"/>
    <w:rsid w:val="00E556E2"/>
    <w:rsid w:val="00E55B81"/>
    <w:rsid w:val="00E56231"/>
    <w:rsid w:val="00E60674"/>
    <w:rsid w:val="00E62FB0"/>
    <w:rsid w:val="00E63575"/>
    <w:rsid w:val="00E6406E"/>
    <w:rsid w:val="00E65FC3"/>
    <w:rsid w:val="00E663BC"/>
    <w:rsid w:val="00E66F98"/>
    <w:rsid w:val="00E7033D"/>
    <w:rsid w:val="00E7161F"/>
    <w:rsid w:val="00E7238F"/>
    <w:rsid w:val="00E7456D"/>
    <w:rsid w:val="00E7523E"/>
    <w:rsid w:val="00E754DD"/>
    <w:rsid w:val="00E765D3"/>
    <w:rsid w:val="00E77BF0"/>
    <w:rsid w:val="00E80268"/>
    <w:rsid w:val="00E80FF2"/>
    <w:rsid w:val="00E81F4E"/>
    <w:rsid w:val="00E8224D"/>
    <w:rsid w:val="00E82B0D"/>
    <w:rsid w:val="00E82B62"/>
    <w:rsid w:val="00E82C7D"/>
    <w:rsid w:val="00E83D12"/>
    <w:rsid w:val="00E84172"/>
    <w:rsid w:val="00E85271"/>
    <w:rsid w:val="00E874AC"/>
    <w:rsid w:val="00E906DC"/>
    <w:rsid w:val="00E90B85"/>
    <w:rsid w:val="00E90E50"/>
    <w:rsid w:val="00E924FB"/>
    <w:rsid w:val="00E92DFE"/>
    <w:rsid w:val="00E9478B"/>
    <w:rsid w:val="00E94939"/>
    <w:rsid w:val="00E95A28"/>
    <w:rsid w:val="00E960BD"/>
    <w:rsid w:val="00E967DF"/>
    <w:rsid w:val="00E97A68"/>
    <w:rsid w:val="00E97B3C"/>
    <w:rsid w:val="00EA08A5"/>
    <w:rsid w:val="00EA0C70"/>
    <w:rsid w:val="00EA13AF"/>
    <w:rsid w:val="00EA1AF8"/>
    <w:rsid w:val="00EA2D7C"/>
    <w:rsid w:val="00EA3206"/>
    <w:rsid w:val="00EA4056"/>
    <w:rsid w:val="00EA5771"/>
    <w:rsid w:val="00EA6A59"/>
    <w:rsid w:val="00EB1DF8"/>
    <w:rsid w:val="00EB20DA"/>
    <w:rsid w:val="00EB223C"/>
    <w:rsid w:val="00EB233F"/>
    <w:rsid w:val="00EB2CE8"/>
    <w:rsid w:val="00EB2FC2"/>
    <w:rsid w:val="00EB4421"/>
    <w:rsid w:val="00EB5AFF"/>
    <w:rsid w:val="00EB5D0D"/>
    <w:rsid w:val="00EB63F9"/>
    <w:rsid w:val="00EB6ACC"/>
    <w:rsid w:val="00EB6EE8"/>
    <w:rsid w:val="00EB776F"/>
    <w:rsid w:val="00EC0623"/>
    <w:rsid w:val="00EC074A"/>
    <w:rsid w:val="00EC4DE4"/>
    <w:rsid w:val="00EC52D4"/>
    <w:rsid w:val="00EC66C9"/>
    <w:rsid w:val="00EC7049"/>
    <w:rsid w:val="00EC7426"/>
    <w:rsid w:val="00EC7515"/>
    <w:rsid w:val="00EC752B"/>
    <w:rsid w:val="00EC7F05"/>
    <w:rsid w:val="00ED0155"/>
    <w:rsid w:val="00ED05F7"/>
    <w:rsid w:val="00ED0C42"/>
    <w:rsid w:val="00ED2A36"/>
    <w:rsid w:val="00ED43DC"/>
    <w:rsid w:val="00ED4701"/>
    <w:rsid w:val="00ED5183"/>
    <w:rsid w:val="00ED615A"/>
    <w:rsid w:val="00ED6443"/>
    <w:rsid w:val="00ED6F4E"/>
    <w:rsid w:val="00EE05CA"/>
    <w:rsid w:val="00EE12FC"/>
    <w:rsid w:val="00EE2491"/>
    <w:rsid w:val="00EE3199"/>
    <w:rsid w:val="00EE34A3"/>
    <w:rsid w:val="00EE3E65"/>
    <w:rsid w:val="00EE490E"/>
    <w:rsid w:val="00EE4AC2"/>
    <w:rsid w:val="00EE4D12"/>
    <w:rsid w:val="00EE530D"/>
    <w:rsid w:val="00EE5E12"/>
    <w:rsid w:val="00EE6D8F"/>
    <w:rsid w:val="00EF049B"/>
    <w:rsid w:val="00EF09C3"/>
    <w:rsid w:val="00EF09C7"/>
    <w:rsid w:val="00EF11E9"/>
    <w:rsid w:val="00EF161C"/>
    <w:rsid w:val="00EF3A33"/>
    <w:rsid w:val="00EF3F6A"/>
    <w:rsid w:val="00EF4507"/>
    <w:rsid w:val="00EF52FA"/>
    <w:rsid w:val="00EF5AD2"/>
    <w:rsid w:val="00F01671"/>
    <w:rsid w:val="00F024DD"/>
    <w:rsid w:val="00F03C3C"/>
    <w:rsid w:val="00F04A28"/>
    <w:rsid w:val="00F051DE"/>
    <w:rsid w:val="00F0661F"/>
    <w:rsid w:val="00F10432"/>
    <w:rsid w:val="00F1299A"/>
    <w:rsid w:val="00F13678"/>
    <w:rsid w:val="00F14664"/>
    <w:rsid w:val="00F16519"/>
    <w:rsid w:val="00F169D0"/>
    <w:rsid w:val="00F16D41"/>
    <w:rsid w:val="00F17761"/>
    <w:rsid w:val="00F201A1"/>
    <w:rsid w:val="00F203C4"/>
    <w:rsid w:val="00F2081B"/>
    <w:rsid w:val="00F2208B"/>
    <w:rsid w:val="00F2257A"/>
    <w:rsid w:val="00F227BD"/>
    <w:rsid w:val="00F23BE9"/>
    <w:rsid w:val="00F26CC4"/>
    <w:rsid w:val="00F31EF0"/>
    <w:rsid w:val="00F33C1B"/>
    <w:rsid w:val="00F33FDC"/>
    <w:rsid w:val="00F346B7"/>
    <w:rsid w:val="00F34DBC"/>
    <w:rsid w:val="00F36547"/>
    <w:rsid w:val="00F36FEA"/>
    <w:rsid w:val="00F3728C"/>
    <w:rsid w:val="00F401AD"/>
    <w:rsid w:val="00F40F14"/>
    <w:rsid w:val="00F41AAF"/>
    <w:rsid w:val="00F41BC4"/>
    <w:rsid w:val="00F4266E"/>
    <w:rsid w:val="00F43494"/>
    <w:rsid w:val="00F4372D"/>
    <w:rsid w:val="00F450BF"/>
    <w:rsid w:val="00F459A8"/>
    <w:rsid w:val="00F45FBC"/>
    <w:rsid w:val="00F4666F"/>
    <w:rsid w:val="00F4682C"/>
    <w:rsid w:val="00F50961"/>
    <w:rsid w:val="00F50AF0"/>
    <w:rsid w:val="00F521EA"/>
    <w:rsid w:val="00F52AA3"/>
    <w:rsid w:val="00F540DD"/>
    <w:rsid w:val="00F55362"/>
    <w:rsid w:val="00F554BF"/>
    <w:rsid w:val="00F56C3F"/>
    <w:rsid w:val="00F5739C"/>
    <w:rsid w:val="00F577E9"/>
    <w:rsid w:val="00F6018D"/>
    <w:rsid w:val="00F61462"/>
    <w:rsid w:val="00F620EC"/>
    <w:rsid w:val="00F624EF"/>
    <w:rsid w:val="00F6285F"/>
    <w:rsid w:val="00F62860"/>
    <w:rsid w:val="00F62D50"/>
    <w:rsid w:val="00F63949"/>
    <w:rsid w:val="00F63F0F"/>
    <w:rsid w:val="00F653EB"/>
    <w:rsid w:val="00F65CBC"/>
    <w:rsid w:val="00F65EF0"/>
    <w:rsid w:val="00F671C4"/>
    <w:rsid w:val="00F72B27"/>
    <w:rsid w:val="00F736FA"/>
    <w:rsid w:val="00F74300"/>
    <w:rsid w:val="00F75AE9"/>
    <w:rsid w:val="00F769CA"/>
    <w:rsid w:val="00F76B3F"/>
    <w:rsid w:val="00F76E66"/>
    <w:rsid w:val="00F7750A"/>
    <w:rsid w:val="00F77EFA"/>
    <w:rsid w:val="00F810D0"/>
    <w:rsid w:val="00F81D71"/>
    <w:rsid w:val="00F8221C"/>
    <w:rsid w:val="00F82242"/>
    <w:rsid w:val="00F8273D"/>
    <w:rsid w:val="00F82A28"/>
    <w:rsid w:val="00F83156"/>
    <w:rsid w:val="00F83B1E"/>
    <w:rsid w:val="00F847B3"/>
    <w:rsid w:val="00F84BE6"/>
    <w:rsid w:val="00F85F23"/>
    <w:rsid w:val="00F86657"/>
    <w:rsid w:val="00F86871"/>
    <w:rsid w:val="00F90510"/>
    <w:rsid w:val="00F90DC8"/>
    <w:rsid w:val="00F913BF"/>
    <w:rsid w:val="00F920DD"/>
    <w:rsid w:val="00F9369D"/>
    <w:rsid w:val="00F93C6B"/>
    <w:rsid w:val="00F93FB3"/>
    <w:rsid w:val="00F95103"/>
    <w:rsid w:val="00F952EB"/>
    <w:rsid w:val="00F956B4"/>
    <w:rsid w:val="00F95EF5"/>
    <w:rsid w:val="00F97CC8"/>
    <w:rsid w:val="00FA1654"/>
    <w:rsid w:val="00FA20FB"/>
    <w:rsid w:val="00FA2326"/>
    <w:rsid w:val="00FA566E"/>
    <w:rsid w:val="00FA608E"/>
    <w:rsid w:val="00FA6582"/>
    <w:rsid w:val="00FA782C"/>
    <w:rsid w:val="00FB05BD"/>
    <w:rsid w:val="00FB0D8F"/>
    <w:rsid w:val="00FB0F70"/>
    <w:rsid w:val="00FB0FEF"/>
    <w:rsid w:val="00FB1F08"/>
    <w:rsid w:val="00FB55AA"/>
    <w:rsid w:val="00FB6C36"/>
    <w:rsid w:val="00FB7066"/>
    <w:rsid w:val="00FB74D0"/>
    <w:rsid w:val="00FB7A64"/>
    <w:rsid w:val="00FC0211"/>
    <w:rsid w:val="00FC09CB"/>
    <w:rsid w:val="00FC0FF2"/>
    <w:rsid w:val="00FC1AD9"/>
    <w:rsid w:val="00FC1E8F"/>
    <w:rsid w:val="00FC445B"/>
    <w:rsid w:val="00FC48A3"/>
    <w:rsid w:val="00FD065D"/>
    <w:rsid w:val="00FD2985"/>
    <w:rsid w:val="00FD3650"/>
    <w:rsid w:val="00FD4364"/>
    <w:rsid w:val="00FD5A98"/>
    <w:rsid w:val="00FD5F06"/>
    <w:rsid w:val="00FD6098"/>
    <w:rsid w:val="00FD7E44"/>
    <w:rsid w:val="00FE133A"/>
    <w:rsid w:val="00FE1453"/>
    <w:rsid w:val="00FE1668"/>
    <w:rsid w:val="00FE3277"/>
    <w:rsid w:val="00FE3334"/>
    <w:rsid w:val="00FE3671"/>
    <w:rsid w:val="00FE481A"/>
    <w:rsid w:val="00FE58F4"/>
    <w:rsid w:val="00FF0D80"/>
    <w:rsid w:val="00FF1E02"/>
    <w:rsid w:val="00FF3C9B"/>
    <w:rsid w:val="00FF53D7"/>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3946A2B"/>
  <w15:docId w15:val="{6F6528D2-C238-47A8-9EE7-8A65B8C7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1D70"/>
    <w:pPr>
      <w:widowControl w:val="0"/>
      <w:autoSpaceDE w:val="0"/>
      <w:autoSpaceDN w:val="0"/>
      <w:adjustRightInd w:val="0"/>
    </w:pPr>
  </w:style>
  <w:style w:type="paragraph" w:styleId="Heading1">
    <w:name w:val="heading 1"/>
    <w:next w:val="BodyText"/>
    <w:qFormat/>
    <w:rsid w:val="00F33FDC"/>
    <w:pPr>
      <w:keepNext/>
      <w:spacing w:before="440" w:after="220"/>
      <w:outlineLvl w:val="0"/>
    </w:pPr>
    <w:rPr>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szCs w:val="20"/>
    </w:rPr>
  </w:style>
  <w:style w:type="paragraph" w:customStyle="1" w:styleId="level1outlineformat">
    <w:name w:val="level 1 outline format"/>
    <w:basedOn w:val="Normal"/>
    <w:rsid w:val="0033045E"/>
    <w:pPr>
      <w:widowControl/>
      <w:autoSpaceDE/>
      <w:autoSpaceDN/>
      <w:adjustRightInd/>
      <w:ind w:left="1122" w:hanging="374"/>
    </w:pPr>
    <w:rPr>
      <w:szCs w:val="20"/>
    </w:rPr>
  </w:style>
  <w:style w:type="paragraph" w:customStyle="1" w:styleId="textformat">
    <w:name w:val="text format"/>
    <w:basedOn w:val="Normal"/>
    <w:rsid w:val="0033045E"/>
    <w:pPr>
      <w:widowControl/>
      <w:autoSpaceDE/>
      <w:autoSpaceDN/>
      <w:adjustRightInd/>
      <w:ind w:left="748"/>
    </w:pPr>
    <w:rPr>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37246A"/>
    <w:pPr>
      <w:tabs>
        <w:tab w:val="left" w:pos="1620"/>
        <w:tab w:val="right" w:leader="dot" w:pos="9350"/>
      </w:tabs>
    </w:p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link w:val="BodyTextIndentChar"/>
    <w:rsid w:val="00AF5499"/>
    <w:pPr>
      <w:widowControl/>
      <w:autoSpaceDE/>
      <w:autoSpaceDN/>
      <w:adjustRightInd/>
      <w:ind w:left="720"/>
    </w:pPr>
    <w:rPr>
      <w:i/>
      <w:iCs/>
      <w:szCs w:val="20"/>
    </w:rPr>
  </w:style>
  <w:style w:type="paragraph" w:styleId="BodyTextIndent2">
    <w:name w:val="Body Text Indent 2"/>
    <w:basedOn w:val="Normal"/>
    <w:rsid w:val="00AF5499"/>
    <w:pPr>
      <w:widowControl/>
      <w:autoSpaceDE/>
      <w:autoSpaceDN/>
      <w:adjustRightInd/>
      <w:ind w:left="720"/>
    </w:pPr>
    <w:rPr>
      <w:szCs w:val="20"/>
    </w:rPr>
  </w:style>
  <w:style w:type="paragraph" w:styleId="NormalWeb">
    <w:name w:val="Normal (Web)"/>
    <w:basedOn w:val="Normal"/>
    <w:rsid w:val="00E82B0D"/>
    <w:pPr>
      <w:widowControl/>
      <w:autoSpaceDE/>
      <w:autoSpaceDN/>
      <w:adjustRightInd/>
      <w:spacing w:before="100" w:beforeAutospacing="1" w:after="100" w:afterAutospacing="1"/>
    </w:pPr>
    <w:rPr>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 w:type="paragraph" w:styleId="ListParagraph">
    <w:name w:val="List Paragraph"/>
    <w:basedOn w:val="Normal"/>
    <w:uiPriority w:val="34"/>
    <w:qFormat/>
    <w:rsid w:val="00A22244"/>
    <w:pPr>
      <w:ind w:left="720"/>
      <w:contextualSpacing/>
    </w:pPr>
  </w:style>
  <w:style w:type="paragraph" w:customStyle="1" w:styleId="Default">
    <w:name w:val="Default"/>
    <w:rsid w:val="00F65EF0"/>
    <w:pPr>
      <w:autoSpaceDE w:val="0"/>
      <w:autoSpaceDN w:val="0"/>
      <w:adjustRightInd w:val="0"/>
    </w:pPr>
    <w:rPr>
      <w:color w:val="000000"/>
      <w:sz w:val="24"/>
      <w:szCs w:val="24"/>
    </w:rPr>
  </w:style>
  <w:style w:type="paragraph" w:styleId="Revision">
    <w:name w:val="Revision"/>
    <w:hidden/>
    <w:uiPriority w:val="99"/>
    <w:semiHidden/>
    <w:rsid w:val="00D3161B"/>
    <w:rPr>
      <w:sz w:val="24"/>
      <w:szCs w:val="24"/>
    </w:rPr>
  </w:style>
  <w:style w:type="character" w:customStyle="1" w:styleId="outputtext">
    <w:name w:val="outputtext"/>
    <w:basedOn w:val="DefaultParagraphFont"/>
    <w:rsid w:val="005D7738"/>
  </w:style>
  <w:style w:type="paragraph" w:styleId="PlainText">
    <w:name w:val="Plain Text"/>
    <w:basedOn w:val="Normal"/>
    <w:link w:val="PlainTextChar"/>
    <w:uiPriority w:val="99"/>
    <w:unhideWhenUsed/>
    <w:rsid w:val="00E35FF0"/>
    <w:pPr>
      <w:widowControl/>
      <w:autoSpaceDE/>
      <w:autoSpaceDN/>
      <w:adjustRightInd/>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E35FF0"/>
    <w:rPr>
      <w:rFonts w:ascii="Calibri" w:eastAsiaTheme="minorHAnsi" w:hAnsi="Calibri" w:cstheme="minorBidi"/>
      <w:sz w:val="22"/>
      <w:szCs w:val="21"/>
    </w:rPr>
  </w:style>
  <w:style w:type="paragraph" w:styleId="Title">
    <w:name w:val="Title"/>
    <w:basedOn w:val="Normal"/>
    <w:next w:val="Normal"/>
    <w:link w:val="TitleChar"/>
    <w:qFormat/>
    <w:rsid w:val="00A0387B"/>
    <w:pPr>
      <w:spacing w:before="220" w:after="220"/>
      <w:jc w:val="center"/>
    </w:pPr>
  </w:style>
  <w:style w:type="character" w:customStyle="1" w:styleId="BodyTextIndentChar">
    <w:name w:val="Body Text Indent Char"/>
    <w:basedOn w:val="DefaultParagraphFont"/>
    <w:link w:val="BodyTextIndent"/>
    <w:rsid w:val="00A0387B"/>
    <w:rPr>
      <w:i/>
      <w:iCs/>
      <w:szCs w:val="20"/>
    </w:rPr>
  </w:style>
  <w:style w:type="character" w:customStyle="1" w:styleId="TitleChar">
    <w:name w:val="Title Char"/>
    <w:basedOn w:val="DefaultParagraphFont"/>
    <w:link w:val="Title"/>
    <w:rsid w:val="00A0387B"/>
  </w:style>
  <w:style w:type="paragraph" w:customStyle="1" w:styleId="EffectiveDate">
    <w:name w:val="Effective Date"/>
    <w:basedOn w:val="Title"/>
    <w:next w:val="BodyText"/>
    <w:qFormat/>
    <w:rsid w:val="00B037A8"/>
    <w:pPr>
      <w:spacing w:after="440"/>
    </w:pPr>
  </w:style>
  <w:style w:type="paragraph" w:customStyle="1" w:styleId="StyleLeft0Hanging025">
    <w:name w:val="Style Left:  0&quot; Hanging:  0.25&quot;"/>
    <w:rsid w:val="00F33FDC"/>
    <w:pPr>
      <w:spacing w:after="220"/>
      <w:ind w:left="360" w:hanging="360"/>
    </w:pPr>
    <w:rPr>
      <w:rFonts w:cs="Times New Roman"/>
      <w:szCs w:val="20"/>
    </w:rPr>
  </w:style>
  <w:style w:type="paragraph" w:styleId="BodyText">
    <w:name w:val="Body Text"/>
    <w:basedOn w:val="Normal"/>
    <w:link w:val="BodyTextChar"/>
    <w:unhideWhenUsed/>
    <w:rsid w:val="00552680"/>
    <w:pPr>
      <w:spacing w:after="220"/>
    </w:pPr>
  </w:style>
  <w:style w:type="character" w:customStyle="1" w:styleId="BodyTextChar">
    <w:name w:val="Body Text Char"/>
    <w:basedOn w:val="DefaultParagraphFont"/>
    <w:link w:val="BodyText"/>
    <w:rsid w:val="00552680"/>
  </w:style>
  <w:style w:type="paragraph" w:styleId="BodyText2">
    <w:name w:val="Body Text 2"/>
    <w:basedOn w:val="Normal"/>
    <w:link w:val="BodyText2Char"/>
    <w:unhideWhenUsed/>
    <w:rsid w:val="00552680"/>
    <w:pPr>
      <w:spacing w:after="220"/>
      <w:ind w:left="720" w:hanging="720"/>
    </w:pPr>
  </w:style>
  <w:style w:type="character" w:customStyle="1" w:styleId="BodyText2Char">
    <w:name w:val="Body Text 2 Char"/>
    <w:basedOn w:val="DefaultParagraphFont"/>
    <w:link w:val="BodyText2"/>
    <w:rsid w:val="00552680"/>
  </w:style>
  <w:style w:type="paragraph" w:styleId="BodyText3">
    <w:name w:val="Body Text 3"/>
    <w:basedOn w:val="Normal"/>
    <w:link w:val="BodyText3Char"/>
    <w:unhideWhenUsed/>
    <w:rsid w:val="00813FB4"/>
    <w:pPr>
      <w:widowControl/>
      <w:spacing w:after="220"/>
      <w:ind w:left="720"/>
    </w:pPr>
  </w:style>
  <w:style w:type="character" w:customStyle="1" w:styleId="BodyText3Char">
    <w:name w:val="Body Text 3 Char"/>
    <w:basedOn w:val="DefaultParagraphFont"/>
    <w:link w:val="BodyText3"/>
    <w:rsid w:val="00813FB4"/>
  </w:style>
  <w:style w:type="paragraph" w:customStyle="1" w:styleId="BodyText3Italic">
    <w:name w:val="Body Text 3 + Italic"/>
    <w:basedOn w:val="BodyText3"/>
    <w:next w:val="BodyText3"/>
    <w:qFormat/>
    <w:rsid w:val="002E7591"/>
    <w:rPr>
      <w:i/>
      <w:iCs/>
    </w:rPr>
  </w:style>
  <w:style w:type="paragraph" w:customStyle="1" w:styleId="StyleLeft05After11pt">
    <w:name w:val="Style Left:  0.5&quot; After:  11 pt"/>
    <w:basedOn w:val="BodyText3Italic"/>
    <w:rsid w:val="002E7591"/>
    <w:rPr>
      <w:rFonts w:cs="Times New Roman"/>
      <w:szCs w:val="20"/>
    </w:rPr>
  </w:style>
  <w:style w:type="paragraph" w:customStyle="1" w:styleId="BodyText4">
    <w:name w:val="Body Text 4"/>
    <w:basedOn w:val="BodyText"/>
    <w:qFormat/>
    <w:rsid w:val="00AB1D70"/>
    <w:pPr>
      <w:ind w:left="1080"/>
    </w:pPr>
  </w:style>
  <w:style w:type="paragraph" w:customStyle="1" w:styleId="SpecificGuidance">
    <w:name w:val="Specific Guidance"/>
    <w:basedOn w:val="BodyText3"/>
    <w:qFormat/>
    <w:rsid w:val="009A1F9E"/>
    <w:pPr>
      <w:keepNext/>
    </w:pPr>
    <w:rPr>
      <w:u w:val="single"/>
    </w:rPr>
  </w:style>
  <w:style w:type="paragraph" w:customStyle="1" w:styleId="StyleLeft05After11pt1">
    <w:name w:val="Style Left:  0.5&quot; After:  11 pt1"/>
    <w:basedOn w:val="BodyText"/>
    <w:rsid w:val="00987255"/>
    <w:pPr>
      <w:ind w:left="72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50645">
      <w:bodyDiv w:val="1"/>
      <w:marLeft w:val="0"/>
      <w:marRight w:val="0"/>
      <w:marTop w:val="0"/>
      <w:marBottom w:val="0"/>
      <w:divBdr>
        <w:top w:val="none" w:sz="0" w:space="0" w:color="auto"/>
        <w:left w:val="none" w:sz="0" w:space="0" w:color="auto"/>
        <w:bottom w:val="none" w:sz="0" w:space="0" w:color="auto"/>
        <w:right w:val="none" w:sz="0" w:space="0" w:color="auto"/>
      </w:divBdr>
    </w:div>
    <w:div w:id="320620751">
      <w:bodyDiv w:val="1"/>
      <w:marLeft w:val="0"/>
      <w:marRight w:val="0"/>
      <w:marTop w:val="0"/>
      <w:marBottom w:val="0"/>
      <w:divBdr>
        <w:top w:val="none" w:sz="0" w:space="0" w:color="auto"/>
        <w:left w:val="none" w:sz="0" w:space="0" w:color="auto"/>
        <w:bottom w:val="none" w:sz="0" w:space="0" w:color="auto"/>
        <w:right w:val="none" w:sz="0" w:space="0" w:color="auto"/>
      </w:divBdr>
    </w:div>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51383709">
      <w:bodyDiv w:val="1"/>
      <w:marLeft w:val="0"/>
      <w:marRight w:val="0"/>
      <w:marTop w:val="0"/>
      <w:marBottom w:val="0"/>
      <w:divBdr>
        <w:top w:val="none" w:sz="0" w:space="0" w:color="auto"/>
        <w:left w:val="none" w:sz="0" w:space="0" w:color="auto"/>
        <w:bottom w:val="none" w:sz="0" w:space="0" w:color="auto"/>
        <w:right w:val="none" w:sz="0" w:space="0" w:color="auto"/>
      </w:divBdr>
    </w:div>
    <w:div w:id="623929482">
      <w:bodyDiv w:val="1"/>
      <w:marLeft w:val="0"/>
      <w:marRight w:val="0"/>
      <w:marTop w:val="0"/>
      <w:marBottom w:val="0"/>
      <w:divBdr>
        <w:top w:val="none" w:sz="0" w:space="0" w:color="auto"/>
        <w:left w:val="none" w:sz="0" w:space="0" w:color="auto"/>
        <w:bottom w:val="none" w:sz="0" w:space="0" w:color="auto"/>
        <w:right w:val="none" w:sz="0" w:space="0" w:color="auto"/>
      </w:divBdr>
    </w:div>
    <w:div w:id="1096363602">
      <w:bodyDiv w:val="1"/>
      <w:marLeft w:val="0"/>
      <w:marRight w:val="0"/>
      <w:marTop w:val="0"/>
      <w:marBottom w:val="0"/>
      <w:divBdr>
        <w:top w:val="none" w:sz="0" w:space="0" w:color="auto"/>
        <w:left w:val="none" w:sz="0" w:space="0" w:color="auto"/>
        <w:bottom w:val="none" w:sz="0" w:space="0" w:color="auto"/>
        <w:right w:val="none" w:sz="0" w:space="0" w:color="auto"/>
      </w:divBdr>
    </w:div>
    <w:div w:id="1396270882">
      <w:bodyDiv w:val="1"/>
      <w:marLeft w:val="0"/>
      <w:marRight w:val="0"/>
      <w:marTop w:val="0"/>
      <w:marBottom w:val="0"/>
      <w:divBdr>
        <w:top w:val="none" w:sz="0" w:space="0" w:color="auto"/>
        <w:left w:val="none" w:sz="0" w:space="0" w:color="auto"/>
        <w:bottom w:val="none" w:sz="0" w:space="0" w:color="auto"/>
        <w:right w:val="none" w:sz="0" w:space="0" w:color="auto"/>
      </w:divBdr>
    </w:div>
    <w:div w:id="1414665825">
      <w:bodyDiv w:val="1"/>
      <w:marLeft w:val="0"/>
      <w:marRight w:val="0"/>
      <w:marTop w:val="0"/>
      <w:marBottom w:val="0"/>
      <w:divBdr>
        <w:top w:val="none" w:sz="0" w:space="0" w:color="auto"/>
        <w:left w:val="none" w:sz="0" w:space="0" w:color="auto"/>
        <w:bottom w:val="none" w:sz="0" w:space="0" w:color="auto"/>
        <w:right w:val="none" w:sz="0" w:space="0" w:color="auto"/>
      </w:divBdr>
    </w:div>
    <w:div w:id="1494297370">
      <w:bodyDiv w:val="1"/>
      <w:marLeft w:val="0"/>
      <w:marRight w:val="0"/>
      <w:marTop w:val="0"/>
      <w:marBottom w:val="0"/>
      <w:divBdr>
        <w:top w:val="none" w:sz="0" w:space="0" w:color="auto"/>
        <w:left w:val="none" w:sz="0" w:space="0" w:color="auto"/>
        <w:bottom w:val="none" w:sz="0" w:space="0" w:color="auto"/>
        <w:right w:val="none" w:sz="0" w:space="0" w:color="auto"/>
      </w:divBdr>
      <w:divsChild>
        <w:div w:id="53238492">
          <w:marLeft w:val="0"/>
          <w:marRight w:val="0"/>
          <w:marTop w:val="0"/>
          <w:marBottom w:val="0"/>
          <w:divBdr>
            <w:top w:val="none" w:sz="0" w:space="0" w:color="auto"/>
            <w:left w:val="none" w:sz="0" w:space="0" w:color="auto"/>
            <w:bottom w:val="none" w:sz="0" w:space="0" w:color="auto"/>
            <w:right w:val="none" w:sz="0" w:space="0" w:color="auto"/>
          </w:divBdr>
          <w:divsChild>
            <w:div w:id="1697391842">
              <w:marLeft w:val="0"/>
              <w:marRight w:val="0"/>
              <w:marTop w:val="0"/>
              <w:marBottom w:val="0"/>
              <w:divBdr>
                <w:top w:val="none" w:sz="0" w:space="0" w:color="auto"/>
                <w:left w:val="none" w:sz="0" w:space="0" w:color="auto"/>
                <w:bottom w:val="none" w:sz="0" w:space="0" w:color="auto"/>
                <w:right w:val="none" w:sz="0" w:space="0" w:color="auto"/>
              </w:divBdr>
              <w:divsChild>
                <w:div w:id="1981376268">
                  <w:marLeft w:val="0"/>
                  <w:marRight w:val="0"/>
                  <w:marTop w:val="0"/>
                  <w:marBottom w:val="0"/>
                  <w:divBdr>
                    <w:top w:val="none" w:sz="0" w:space="0" w:color="auto"/>
                    <w:left w:val="none" w:sz="0" w:space="0" w:color="auto"/>
                    <w:bottom w:val="none" w:sz="0" w:space="0" w:color="auto"/>
                    <w:right w:val="none" w:sz="0" w:space="0" w:color="auto"/>
                  </w:divBdr>
                  <w:divsChild>
                    <w:div w:id="1936210848">
                      <w:marLeft w:val="0"/>
                      <w:marRight w:val="0"/>
                      <w:marTop w:val="0"/>
                      <w:marBottom w:val="0"/>
                      <w:divBdr>
                        <w:top w:val="none" w:sz="0" w:space="0" w:color="auto"/>
                        <w:left w:val="none" w:sz="0" w:space="0" w:color="auto"/>
                        <w:bottom w:val="none" w:sz="0" w:space="0" w:color="auto"/>
                        <w:right w:val="none" w:sz="0" w:space="0" w:color="auto"/>
                      </w:divBdr>
                      <w:divsChild>
                        <w:div w:id="19446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169004">
      <w:bodyDiv w:val="1"/>
      <w:marLeft w:val="0"/>
      <w:marRight w:val="0"/>
      <w:marTop w:val="0"/>
      <w:marBottom w:val="0"/>
      <w:divBdr>
        <w:top w:val="none" w:sz="0" w:space="0" w:color="auto"/>
        <w:left w:val="none" w:sz="0" w:space="0" w:color="auto"/>
        <w:bottom w:val="none" w:sz="0" w:space="0" w:color="auto"/>
        <w:right w:val="none" w:sz="0" w:space="0" w:color="auto"/>
      </w:divBdr>
    </w:div>
    <w:div w:id="1734306268">
      <w:bodyDiv w:val="1"/>
      <w:marLeft w:val="0"/>
      <w:marRight w:val="0"/>
      <w:marTop w:val="0"/>
      <w:marBottom w:val="0"/>
      <w:divBdr>
        <w:top w:val="none" w:sz="0" w:space="0" w:color="auto"/>
        <w:left w:val="none" w:sz="0" w:space="0" w:color="auto"/>
        <w:bottom w:val="none" w:sz="0" w:space="0" w:color="auto"/>
        <w:right w:val="none" w:sz="0" w:space="0" w:color="auto"/>
      </w:divBdr>
    </w:div>
    <w:div w:id="1798402988">
      <w:bodyDiv w:val="1"/>
      <w:marLeft w:val="0"/>
      <w:marRight w:val="0"/>
      <w:marTop w:val="0"/>
      <w:marBottom w:val="0"/>
      <w:divBdr>
        <w:top w:val="none" w:sz="0" w:space="0" w:color="auto"/>
        <w:left w:val="none" w:sz="0" w:space="0" w:color="auto"/>
        <w:bottom w:val="none" w:sz="0" w:space="0" w:color="auto"/>
        <w:right w:val="none" w:sz="0" w:space="0" w:color="auto"/>
      </w:divBdr>
    </w:div>
    <w:div w:id="1842233624">
      <w:bodyDiv w:val="1"/>
      <w:marLeft w:val="0"/>
      <w:marRight w:val="0"/>
      <w:marTop w:val="0"/>
      <w:marBottom w:val="0"/>
      <w:divBdr>
        <w:top w:val="none" w:sz="0" w:space="0" w:color="auto"/>
        <w:left w:val="none" w:sz="0" w:space="0" w:color="auto"/>
        <w:bottom w:val="none" w:sz="0" w:space="0" w:color="auto"/>
        <w:right w:val="none" w:sz="0" w:space="0" w:color="auto"/>
      </w:divBdr>
    </w:div>
    <w:div w:id="20995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amsxt.nrc.gov/WorkplaceXT/getContent?objectStoreName=Main.__.Library&amp;id=current&amp;vsId=%7bFF62E0DA-44E8-4C92-A3AA-3D782ACF70BB%7d&amp;objectType=document" TargetMode="External"/><Relationship Id="rId13" Type="http://schemas.openxmlformats.org/officeDocument/2006/relationships/footer" Target="footer2.xml"/><Relationship Id="rId18" Type="http://schemas.openxmlformats.org/officeDocument/2006/relationships/hyperlink" Target="http://adamswebsearch2.nrc.gov/idmws/ViewDocByAccession.asp?AccessionNumber=ML060050566" TargetMode="External"/><Relationship Id="rId26" Type="http://schemas.openxmlformats.org/officeDocument/2006/relationships/hyperlink" Target="http://adamswebsearch2.nrc.gov/idmws/ViewDocByAccession.asp?AccessionNumber=ML080100339" TargetMode="External"/><Relationship Id="rId39" Type="http://schemas.openxmlformats.org/officeDocument/2006/relationships/hyperlink" Target="https://adamsxt.nrc.gov/WorkplaceXT/getContent?objectStoreName=Main.__.Library&amp;id=current&amp;vsId=%7b90BBE3C6-B5DF-4E65-A099-4FCA3D86EF39%7d&amp;objectType=document" TargetMode="External"/><Relationship Id="rId3" Type="http://schemas.openxmlformats.org/officeDocument/2006/relationships/settings" Target="settings.xml"/><Relationship Id="rId21" Type="http://schemas.openxmlformats.org/officeDocument/2006/relationships/hyperlink" Target="https://nrodrp.nrc.gov/idmws/ViewDocByAccession.asp?AccessionNumber=ML061570086" TargetMode="External"/><Relationship Id="rId34" Type="http://schemas.openxmlformats.org/officeDocument/2006/relationships/hyperlink" Target="http://pbadupws.nrc.gov/docs/ML1134/ML113400027.pdf" TargetMode="External"/><Relationship Id="rId42" Type="http://schemas.microsoft.com/office/2011/relationships/people" Target="people.xml"/><Relationship Id="rId7" Type="http://schemas.openxmlformats.org/officeDocument/2006/relationships/hyperlink" Target="http://nrr10.nrc.gov/forum/oenote/INPO%20MOA%2010-14-2005%20-%20ML060060035.pdf" TargetMode="External"/><Relationship Id="rId12" Type="http://schemas.openxmlformats.org/officeDocument/2006/relationships/header" Target="header1.xml"/><Relationship Id="rId17" Type="http://schemas.openxmlformats.org/officeDocument/2006/relationships/hyperlink" Target="http://adamswebsearch2.nrc.gov/idmws/ViewDocByAccession.asp?AccessionNumber=ML053490187" TargetMode="External"/><Relationship Id="rId25" Type="http://schemas.openxmlformats.org/officeDocument/2006/relationships/hyperlink" Target="http://adamswebsearch2.nrc.gov/idmws/ViewDocByAccession.asp?AccessionNumber=ML073540265" TargetMode="External"/><Relationship Id="rId33" Type="http://schemas.openxmlformats.org/officeDocument/2006/relationships/hyperlink" Target="https://adamsxt.nrc.gov/WorkplaceXT/getContent?id=current&amp;vsId=%7BE105EFD9-24A8-47EA-A596-40BD7299D101%7D&amp;objectStoreName=Main.__.Library&amp;objectType=document" TargetMode="External"/><Relationship Id="rId38" Type="http://schemas.openxmlformats.org/officeDocument/2006/relationships/hyperlink" Target="http://pbadupws.nrc.gov/docs/ML1322/ML13224A228.pdf" TargetMode="External"/><Relationship Id="rId2" Type="http://schemas.openxmlformats.org/officeDocument/2006/relationships/styles" Target="styles.xml"/><Relationship Id="rId16" Type="http://schemas.openxmlformats.org/officeDocument/2006/relationships/hyperlink" Target="http://www.nrc.gov/reading-rm/doc-collections/insp-manual/changenotices/2003/03-032.html" TargetMode="External"/><Relationship Id="rId20" Type="http://schemas.openxmlformats.org/officeDocument/2006/relationships/hyperlink" Target="http://adamswebsearch2.nrc.gov/idmws/ViewDocByAccession.asp?AccessionNumber=ML061560454" TargetMode="External"/><Relationship Id="rId29" Type="http://schemas.openxmlformats.org/officeDocument/2006/relationships/hyperlink" Target="http://adamswebsearch2.nrc.gov/idmws/ViewDocByAccession.asp?AccessionNumber=ML100600817"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nrodrp.nrc.gov/idmws/ViewDocByAccession.asp?AccessionNumber=ML071560246" TargetMode="External"/><Relationship Id="rId32" Type="http://schemas.openxmlformats.org/officeDocument/2006/relationships/hyperlink" Target="http://pbadupws.nrc.gov/docs/ML1123/ML112310304.pdf" TargetMode="External"/><Relationship Id="rId37" Type="http://schemas.openxmlformats.org/officeDocument/2006/relationships/hyperlink" Target="http://pbadupws.nrc.gov/docs/ML1317/ML13179A365.pdf" TargetMode="Externa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nrc.gov/reading-rm/doc-collections/insp-manual/changenotices/2002/02-001.html" TargetMode="External"/><Relationship Id="rId23" Type="http://schemas.openxmlformats.org/officeDocument/2006/relationships/hyperlink" Target="http://adamswebsearch2.nrc.gov/idmws/ViewDocByAccession.asp?AccessionNumber=ML071920169" TargetMode="External"/><Relationship Id="rId28" Type="http://schemas.openxmlformats.org/officeDocument/2006/relationships/hyperlink" Target="http://adamswebsearch2.nrc.gov/idmws/ViewDocByAccession.asp?AccessionNumber=ML093270053" TargetMode="External"/><Relationship Id="rId36" Type="http://schemas.openxmlformats.org/officeDocument/2006/relationships/hyperlink" Target="http://pbadupws.nrc.gov/docs/ML1303/ML13030A072.pdf" TargetMode="External"/><Relationship Id="rId10" Type="http://schemas.openxmlformats.org/officeDocument/2006/relationships/hyperlink" Target="http://nrr10.nrc.gov/forum/oenote/INPO%20MOA%2010-14-2005%20-%20ML060060035.pdf" TargetMode="External"/><Relationship Id="rId19" Type="http://schemas.openxmlformats.org/officeDocument/2006/relationships/hyperlink" Target="http://adamswebsearch2.nrc.gov/idmws/ViewDocByAccession.asp?AccessionNumber=ML061560498" TargetMode="External"/><Relationship Id="rId31" Type="http://schemas.openxmlformats.org/officeDocument/2006/relationships/hyperlink" Target="http://adamswebsearch2.nrc.gov/idmws/ViewDocByAccession.asp?AccessionNumber=ML101090438" TargetMode="External"/><Relationship Id="rId4" Type="http://schemas.openxmlformats.org/officeDocument/2006/relationships/webSettings" Target="webSettings.xml"/><Relationship Id="rId9" Type="http://schemas.openxmlformats.org/officeDocument/2006/relationships/hyperlink" Target="http://www.nrc.gov/about-nrc/regulatory/enforcement/guidance.html" TargetMode="External"/><Relationship Id="rId14" Type="http://schemas.openxmlformats.org/officeDocument/2006/relationships/hyperlink" Target="http://www.nrc.gov/reading-rm/doc-collections/insp-manual/changenotices/2001/01-006.html" TargetMode="External"/><Relationship Id="rId22" Type="http://schemas.openxmlformats.org/officeDocument/2006/relationships/hyperlink" Target="http://adamswebsearch2.nrc.gov/idmws/ViewDocByAccession.asp?AccessionNumber=ML070720179" TargetMode="External"/><Relationship Id="rId27" Type="http://schemas.openxmlformats.org/officeDocument/2006/relationships/hyperlink" Target="https://nrodrp.nrc.gov/idmws/ViewDocByAccession.asp?AccessionNumber=ML073540274" TargetMode="External"/><Relationship Id="rId30" Type="http://schemas.openxmlformats.org/officeDocument/2006/relationships/hyperlink" Target="https://nrodrp.nrc.gov/idmws/ViewDocByAccession.asp?AccessionNumber=ML100050386" TargetMode="External"/><Relationship Id="rId35" Type="http://schemas.openxmlformats.org/officeDocument/2006/relationships/hyperlink" Target="http://adamswebsearch2.nrc.gov/idmws/ViewDocByAccession.asp?AccessionNumber=ML11178A329"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7091</Words>
  <Characters>45708</Characters>
  <Application>Microsoft Office Word</Application>
  <DocSecurity>2</DocSecurity>
  <Lines>380</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52694</CharactersWithSpaces>
  <SharedDoc>false</SharedDoc>
  <HLinks>
    <vt:vector size="24" baseType="variant">
      <vt:variant>
        <vt:i4>7733311</vt:i4>
      </vt:variant>
      <vt:variant>
        <vt:i4>11</vt:i4>
      </vt:variant>
      <vt:variant>
        <vt:i4>0</vt:i4>
      </vt:variant>
      <vt:variant>
        <vt:i4>5</vt:i4>
      </vt:variant>
      <vt:variant>
        <vt:lpwstr>http://nrr10.nrc.gov/rorp/ip71152.html</vt:lpwstr>
      </vt:variant>
      <vt:variant>
        <vt:lpwstr/>
      </vt:variant>
      <vt:variant>
        <vt:i4>3932286</vt:i4>
      </vt:variant>
      <vt:variant>
        <vt:i4>8</vt:i4>
      </vt:variant>
      <vt:variant>
        <vt:i4>0</vt:i4>
      </vt:variant>
      <vt:variant>
        <vt:i4>5</vt:i4>
      </vt:variant>
      <vt:variant>
        <vt:lpwstr>http://nrr10.nrc.gov/forum/oenote/INPO MOA 10-14-2005 - ML060060035.pdf</vt:lpwstr>
      </vt:variant>
      <vt:variant>
        <vt:lpwstr/>
      </vt:variant>
      <vt:variant>
        <vt:i4>4128865</vt:i4>
      </vt:variant>
      <vt:variant>
        <vt:i4>5</vt:i4>
      </vt:variant>
      <vt:variant>
        <vt:i4>0</vt:i4>
      </vt:variant>
      <vt:variant>
        <vt:i4>5</vt:i4>
      </vt:variant>
      <vt:variant>
        <vt:lpwstr>http://www.nrc.gov/reading-rm/doc-collections/gen-comm/reg-issues/ML0735313460.pdf</vt:lpwstr>
      </vt:variant>
      <vt:variant>
        <vt:lpwstr/>
      </vt:variant>
      <vt:variant>
        <vt:i4>3932286</vt:i4>
      </vt:variant>
      <vt:variant>
        <vt:i4>2</vt:i4>
      </vt:variant>
      <vt:variant>
        <vt:i4>0</vt:i4>
      </vt:variant>
      <vt:variant>
        <vt:i4>5</vt:i4>
      </vt:variant>
      <vt:variant>
        <vt:lpwstr>http://nrr10.nrc.gov/forum/oenote/INPO MOA 10-14-2005 - ML060060035.pdf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2021-12-13T16:57:00Z</dcterms:created>
  <dcterms:modified xsi:type="dcterms:W3CDTF">2021-12-13T16:57:00Z</dcterms:modified>
</cp:coreProperties>
</file>